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04A3E400"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71</w:t>
      </w:r>
      <w:r w:rsidR="00675FC3">
        <w:rPr>
          <w:color w:val="auto"/>
          <w:lang w:val="it-IT"/>
        </w:rPr>
        <w:br/>
        <w:t xml:space="preserve">Posted </w:t>
      </w:r>
    </w:p>
    <w:p w14:paraId="3FF5F7BA" w14:textId="289C59A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20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D90C68">
        <w:rPr>
          <w:noProof/>
        </w:rPr>
        <w:t>vii</w:t>
      </w:r>
      <w:r w:rsidR="00D90C68">
        <w:rPr>
          <w:noProof/>
        </w:rPr>
        <w:fldChar w:fldCharType="end"/>
      </w:r>
    </w:p>
    <w:p w14:paraId="24595364" w14:textId="77777777" w:rsidR="00D90C68" w:rsidRDefault="00D90C68">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Pr>
          <w:noProof/>
        </w:rPr>
        <w:t>viii</w:t>
      </w:r>
      <w:r>
        <w:rPr>
          <w:noProof/>
        </w:rPr>
        <w:fldChar w:fldCharType="end"/>
      </w:r>
    </w:p>
    <w:p w14:paraId="11E0DF20" w14:textId="77777777" w:rsidR="00D90C68" w:rsidRDefault="00D90C68">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Pr>
          <w:noProof/>
        </w:rPr>
        <w:t>9</w:t>
      </w:r>
      <w:r>
        <w:rPr>
          <w:noProof/>
        </w:rPr>
        <w:fldChar w:fldCharType="end"/>
      </w:r>
    </w:p>
    <w:p w14:paraId="7ADC8026" w14:textId="77777777" w:rsidR="00D90C68" w:rsidRDefault="00D90C68">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Pr>
          <w:noProof/>
        </w:rPr>
        <w:t>9</w:t>
      </w:r>
      <w:r>
        <w:rPr>
          <w:noProof/>
        </w:rPr>
        <w:fldChar w:fldCharType="end"/>
      </w:r>
    </w:p>
    <w:p w14:paraId="782D347A" w14:textId="77777777" w:rsidR="00D90C68" w:rsidRDefault="00D90C68">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Pr>
          <w:noProof/>
        </w:rPr>
        <w:t>9</w:t>
      </w:r>
      <w:r>
        <w:rPr>
          <w:noProof/>
        </w:rPr>
        <w:fldChar w:fldCharType="end"/>
      </w:r>
    </w:p>
    <w:p w14:paraId="79432421" w14:textId="77777777" w:rsidR="00D90C68" w:rsidRDefault="00D90C68">
      <w:pPr>
        <w:pStyle w:val="TOC2"/>
        <w:rPr>
          <w:noProof/>
          <w:sz w:val="24"/>
          <w:szCs w:val="24"/>
        </w:rPr>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Pr>
          <w:noProof/>
        </w:rPr>
        <w:t>9</w:t>
      </w:r>
      <w:r>
        <w:rPr>
          <w:noProof/>
        </w:rPr>
        <w:fldChar w:fldCharType="end"/>
      </w:r>
    </w:p>
    <w:p w14:paraId="1FCDF0EA" w14:textId="77777777" w:rsidR="00D90C68" w:rsidRDefault="00D90C68">
      <w:pPr>
        <w:pStyle w:val="TOC2"/>
        <w:rPr>
          <w:noProof/>
          <w:sz w:val="24"/>
          <w:szCs w:val="24"/>
        </w:rPr>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Pr>
          <w:noProof/>
        </w:rPr>
        <w:t>13</w:t>
      </w:r>
      <w:r>
        <w:rPr>
          <w:noProof/>
        </w:rPr>
        <w:fldChar w:fldCharType="end"/>
      </w:r>
    </w:p>
    <w:p w14:paraId="3A9FFC47" w14:textId="77777777" w:rsidR="00D90C68" w:rsidRDefault="00D90C68">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Pr>
          <w:noProof/>
        </w:rPr>
        <w:t>14</w:t>
      </w:r>
      <w:r>
        <w:rPr>
          <w:noProof/>
        </w:rPr>
        <w:fldChar w:fldCharType="end"/>
      </w:r>
    </w:p>
    <w:p w14:paraId="269DFD45" w14:textId="77777777" w:rsidR="00D90C68" w:rsidRDefault="00D90C68">
      <w:pPr>
        <w:pStyle w:val="TOC2"/>
        <w:rPr>
          <w:noProof/>
          <w:sz w:val="24"/>
          <w:szCs w:val="24"/>
        </w:rPr>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Pr>
          <w:noProof/>
        </w:rPr>
        <w:t>14</w:t>
      </w:r>
      <w:r>
        <w:rPr>
          <w:noProof/>
        </w:rPr>
        <w:fldChar w:fldCharType="end"/>
      </w:r>
    </w:p>
    <w:p w14:paraId="160A12DD" w14:textId="77777777" w:rsidR="00D90C68" w:rsidRDefault="00D90C68">
      <w:pPr>
        <w:pStyle w:val="TOC2"/>
        <w:rPr>
          <w:noProof/>
          <w:sz w:val="24"/>
          <w:szCs w:val="24"/>
        </w:rPr>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Pr>
          <w:noProof/>
        </w:rPr>
        <w:t>14</w:t>
      </w:r>
      <w:r>
        <w:rPr>
          <w:noProof/>
        </w:rPr>
        <w:fldChar w:fldCharType="end"/>
      </w:r>
    </w:p>
    <w:p w14:paraId="1B82771D" w14:textId="77777777" w:rsidR="00D90C68" w:rsidRDefault="00D90C68">
      <w:pPr>
        <w:pStyle w:val="TOC2"/>
        <w:rPr>
          <w:noProof/>
          <w:sz w:val="24"/>
          <w:szCs w:val="24"/>
        </w:rPr>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Pr>
          <w:noProof/>
        </w:rPr>
        <w:t>15</w:t>
      </w:r>
      <w:r>
        <w:rPr>
          <w:noProof/>
        </w:rPr>
        <w:fldChar w:fldCharType="end"/>
      </w:r>
    </w:p>
    <w:p w14:paraId="77204A4E" w14:textId="77777777" w:rsidR="00D90C68" w:rsidRDefault="00D90C68">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Pr>
          <w:noProof/>
        </w:rPr>
        <w:t>16</w:t>
      </w:r>
      <w:r>
        <w:rPr>
          <w:noProof/>
        </w:rPr>
        <w:fldChar w:fldCharType="end"/>
      </w:r>
    </w:p>
    <w:p w14:paraId="2CCF8A13" w14:textId="77777777" w:rsidR="00D90C68" w:rsidRDefault="00D90C68">
      <w:pPr>
        <w:pStyle w:val="TOC2"/>
        <w:rPr>
          <w:noProof/>
          <w:sz w:val="24"/>
          <w:szCs w:val="24"/>
        </w:rPr>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Pr>
          <w:noProof/>
        </w:rPr>
        <w:t>16</w:t>
      </w:r>
      <w:r>
        <w:rPr>
          <w:noProof/>
        </w:rPr>
        <w:fldChar w:fldCharType="end"/>
      </w:r>
    </w:p>
    <w:p w14:paraId="30F0B892" w14:textId="77777777" w:rsidR="00D90C68" w:rsidRDefault="00D90C68">
      <w:pPr>
        <w:pStyle w:val="TOC2"/>
        <w:rPr>
          <w:noProof/>
          <w:sz w:val="24"/>
          <w:szCs w:val="24"/>
        </w:rPr>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Pr>
          <w:noProof/>
        </w:rPr>
        <w:t>17</w:t>
      </w:r>
      <w:r>
        <w:rPr>
          <w:noProof/>
        </w:rPr>
        <w:fldChar w:fldCharType="end"/>
      </w:r>
    </w:p>
    <w:p w14:paraId="1DE57F53" w14:textId="77777777" w:rsidR="00D90C68" w:rsidRDefault="00D90C68">
      <w:pPr>
        <w:pStyle w:val="TOC2"/>
        <w:rPr>
          <w:noProof/>
          <w:sz w:val="24"/>
          <w:szCs w:val="24"/>
        </w:rPr>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Pr>
          <w:noProof/>
        </w:rPr>
        <w:t>17</w:t>
      </w:r>
      <w:r>
        <w:rPr>
          <w:noProof/>
        </w:rPr>
        <w:fldChar w:fldCharType="end"/>
      </w:r>
    </w:p>
    <w:p w14:paraId="0852552B" w14:textId="77777777" w:rsidR="00D90C68" w:rsidRDefault="00D90C68">
      <w:pPr>
        <w:pStyle w:val="TOC2"/>
        <w:rPr>
          <w:noProof/>
          <w:sz w:val="24"/>
          <w:szCs w:val="24"/>
        </w:rPr>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Pr>
          <w:noProof/>
        </w:rPr>
        <w:t>18</w:t>
      </w:r>
      <w:r>
        <w:rPr>
          <w:noProof/>
        </w:rPr>
        <w:fldChar w:fldCharType="end"/>
      </w:r>
    </w:p>
    <w:p w14:paraId="599A0712" w14:textId="77777777" w:rsidR="00D90C68" w:rsidRDefault="00D90C68">
      <w:pPr>
        <w:pStyle w:val="TOC2"/>
        <w:rPr>
          <w:noProof/>
          <w:sz w:val="24"/>
          <w:szCs w:val="24"/>
        </w:rPr>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Pr>
          <w:noProof/>
        </w:rPr>
        <w:t>18</w:t>
      </w:r>
      <w:r>
        <w:rPr>
          <w:noProof/>
        </w:rPr>
        <w:fldChar w:fldCharType="end"/>
      </w:r>
    </w:p>
    <w:p w14:paraId="050E1D14" w14:textId="77777777" w:rsidR="00D90C68" w:rsidRDefault="00D90C68">
      <w:pPr>
        <w:pStyle w:val="TOC2"/>
        <w:rPr>
          <w:noProof/>
          <w:sz w:val="24"/>
          <w:szCs w:val="24"/>
        </w:rPr>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Pr>
          <w:noProof/>
        </w:rPr>
        <w:t>18</w:t>
      </w:r>
      <w:r>
        <w:rPr>
          <w:noProof/>
        </w:rPr>
        <w:fldChar w:fldCharType="end"/>
      </w:r>
    </w:p>
    <w:p w14:paraId="097E2C16" w14:textId="77777777" w:rsidR="00D90C68" w:rsidRDefault="00D90C68">
      <w:pPr>
        <w:pStyle w:val="TOC2"/>
        <w:rPr>
          <w:noProof/>
          <w:sz w:val="24"/>
          <w:szCs w:val="24"/>
        </w:rPr>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Pr>
          <w:noProof/>
        </w:rPr>
        <w:t>18</w:t>
      </w:r>
      <w:r>
        <w:rPr>
          <w:noProof/>
        </w:rPr>
        <w:fldChar w:fldCharType="end"/>
      </w:r>
    </w:p>
    <w:p w14:paraId="486DF4B9" w14:textId="77777777" w:rsidR="00D90C68" w:rsidRDefault="00D90C68">
      <w:pPr>
        <w:pStyle w:val="TOC2"/>
        <w:rPr>
          <w:noProof/>
          <w:sz w:val="24"/>
          <w:szCs w:val="24"/>
        </w:rPr>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Pr>
          <w:noProof/>
        </w:rPr>
        <w:t>18</w:t>
      </w:r>
      <w:r>
        <w:rPr>
          <w:noProof/>
        </w:rPr>
        <w:fldChar w:fldCharType="end"/>
      </w:r>
    </w:p>
    <w:p w14:paraId="3D5247E8" w14:textId="77777777" w:rsidR="00D90C68" w:rsidRDefault="00D90C68">
      <w:pPr>
        <w:pStyle w:val="TOC2"/>
        <w:rPr>
          <w:noProof/>
          <w:sz w:val="24"/>
          <w:szCs w:val="24"/>
        </w:rPr>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r>
        <w:rPr>
          <w:noProof/>
        </w:rPr>
        <w:t>18</w:t>
      </w:r>
      <w:r>
        <w:rPr>
          <w:noProof/>
        </w:rPr>
        <w:fldChar w:fldCharType="end"/>
      </w:r>
    </w:p>
    <w:p w14:paraId="189D5BF0" w14:textId="77777777" w:rsidR="00D90C68" w:rsidRDefault="00D90C68">
      <w:pPr>
        <w:pStyle w:val="TOC2"/>
        <w:rPr>
          <w:noProof/>
          <w:sz w:val="24"/>
          <w:szCs w:val="24"/>
        </w:rPr>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r>
        <w:rPr>
          <w:noProof/>
        </w:rPr>
        <w:t>18</w:t>
      </w:r>
      <w:r>
        <w:rPr>
          <w:noProof/>
        </w:rPr>
        <w:fldChar w:fldCharType="end"/>
      </w:r>
    </w:p>
    <w:p w14:paraId="67DCB2B1" w14:textId="77777777" w:rsidR="00D90C68" w:rsidRDefault="00D90C68">
      <w:pPr>
        <w:pStyle w:val="TOC2"/>
        <w:rPr>
          <w:noProof/>
          <w:sz w:val="24"/>
          <w:szCs w:val="24"/>
        </w:rPr>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Pr>
          <w:noProof/>
        </w:rPr>
        <w:t>19</w:t>
      </w:r>
      <w:r>
        <w:rPr>
          <w:noProof/>
        </w:rPr>
        <w:fldChar w:fldCharType="end"/>
      </w:r>
    </w:p>
    <w:p w14:paraId="18C02C76" w14:textId="77777777" w:rsidR="00D90C68" w:rsidRDefault="00D90C68">
      <w:pPr>
        <w:pStyle w:val="TOC2"/>
        <w:rPr>
          <w:noProof/>
          <w:sz w:val="24"/>
          <w:szCs w:val="24"/>
        </w:rPr>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Pr>
          <w:noProof/>
        </w:rPr>
        <w:t>19</w:t>
      </w:r>
      <w:r>
        <w:rPr>
          <w:noProof/>
        </w:rPr>
        <w:fldChar w:fldCharType="end"/>
      </w:r>
    </w:p>
    <w:p w14:paraId="1F765D85" w14:textId="77777777" w:rsidR="00D90C68" w:rsidRDefault="00D90C68">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Pr>
          <w:noProof/>
        </w:rPr>
        <w:t>21</w:t>
      </w:r>
      <w:r>
        <w:rPr>
          <w:noProof/>
        </w:rPr>
        <w:fldChar w:fldCharType="end"/>
      </w:r>
    </w:p>
    <w:p w14:paraId="1AEE8911" w14:textId="77777777" w:rsidR="00D90C68" w:rsidRDefault="00D90C68">
      <w:pPr>
        <w:pStyle w:val="TOC2"/>
        <w:rPr>
          <w:noProof/>
          <w:sz w:val="24"/>
          <w:szCs w:val="24"/>
        </w:rPr>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Pr>
          <w:noProof/>
        </w:rPr>
        <w:t>21</w:t>
      </w:r>
      <w:r>
        <w:rPr>
          <w:noProof/>
        </w:rPr>
        <w:fldChar w:fldCharType="end"/>
      </w:r>
    </w:p>
    <w:p w14:paraId="4C0D0B2B" w14:textId="77777777" w:rsidR="00D90C68" w:rsidRDefault="00D90C68">
      <w:pPr>
        <w:pStyle w:val="TOC2"/>
        <w:rPr>
          <w:noProof/>
          <w:sz w:val="24"/>
          <w:szCs w:val="24"/>
        </w:rPr>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Pr>
          <w:noProof/>
        </w:rPr>
        <w:t>22</w:t>
      </w:r>
      <w:r>
        <w:rPr>
          <w:noProof/>
        </w:rPr>
        <w:fldChar w:fldCharType="end"/>
      </w:r>
    </w:p>
    <w:p w14:paraId="2B726117" w14:textId="77777777" w:rsidR="00D90C68" w:rsidRDefault="00D90C68">
      <w:pPr>
        <w:pStyle w:val="TOC2"/>
        <w:rPr>
          <w:noProof/>
          <w:sz w:val="24"/>
          <w:szCs w:val="24"/>
        </w:rPr>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Pr>
          <w:noProof/>
        </w:rPr>
        <w:t>24</w:t>
      </w:r>
      <w:r>
        <w:rPr>
          <w:noProof/>
        </w:rPr>
        <w:fldChar w:fldCharType="end"/>
      </w:r>
    </w:p>
    <w:p w14:paraId="5E037B7B" w14:textId="77777777" w:rsidR="00D90C68" w:rsidRDefault="00D90C68">
      <w:pPr>
        <w:pStyle w:val="TOC2"/>
        <w:rPr>
          <w:noProof/>
          <w:sz w:val="24"/>
          <w:szCs w:val="24"/>
        </w:rPr>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Pr>
          <w:noProof/>
        </w:rPr>
        <w:t>26</w:t>
      </w:r>
      <w:r>
        <w:rPr>
          <w:noProof/>
        </w:rPr>
        <w:fldChar w:fldCharType="end"/>
      </w:r>
    </w:p>
    <w:p w14:paraId="46A50C81" w14:textId="77777777" w:rsidR="00D90C68" w:rsidRDefault="00D90C68">
      <w:pPr>
        <w:pStyle w:val="TOC2"/>
        <w:rPr>
          <w:noProof/>
          <w:sz w:val="24"/>
          <w:szCs w:val="24"/>
        </w:rPr>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Pr>
          <w:noProof/>
        </w:rPr>
        <w:t>29</w:t>
      </w:r>
      <w:r>
        <w:rPr>
          <w:noProof/>
        </w:rPr>
        <w:fldChar w:fldCharType="end"/>
      </w:r>
    </w:p>
    <w:p w14:paraId="44DD7D24" w14:textId="77777777" w:rsidR="00D90C68" w:rsidRDefault="00D90C68">
      <w:pPr>
        <w:pStyle w:val="TOC2"/>
        <w:rPr>
          <w:noProof/>
          <w:sz w:val="24"/>
          <w:szCs w:val="24"/>
        </w:rPr>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Pr>
          <w:noProof/>
        </w:rPr>
        <w:t>31</w:t>
      </w:r>
      <w:r>
        <w:rPr>
          <w:noProof/>
        </w:rPr>
        <w:fldChar w:fldCharType="end"/>
      </w:r>
    </w:p>
    <w:p w14:paraId="0016A47A" w14:textId="77777777" w:rsidR="00D90C68" w:rsidRDefault="00D90C68">
      <w:pPr>
        <w:pStyle w:val="TOC2"/>
        <w:rPr>
          <w:noProof/>
          <w:sz w:val="24"/>
          <w:szCs w:val="24"/>
        </w:rPr>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Pr>
          <w:noProof/>
        </w:rPr>
        <w:t>33</w:t>
      </w:r>
      <w:r>
        <w:rPr>
          <w:noProof/>
        </w:rPr>
        <w:fldChar w:fldCharType="end"/>
      </w:r>
    </w:p>
    <w:p w14:paraId="7FB079FD" w14:textId="77777777" w:rsidR="00D90C68" w:rsidRDefault="00D90C68">
      <w:pPr>
        <w:pStyle w:val="TOC2"/>
        <w:rPr>
          <w:noProof/>
          <w:sz w:val="24"/>
          <w:szCs w:val="24"/>
        </w:rPr>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Pr>
          <w:noProof/>
        </w:rPr>
        <w:t>34</w:t>
      </w:r>
      <w:r>
        <w:rPr>
          <w:noProof/>
        </w:rPr>
        <w:fldChar w:fldCharType="end"/>
      </w:r>
    </w:p>
    <w:p w14:paraId="3044DC6B" w14:textId="77777777" w:rsidR="00D90C68" w:rsidRDefault="00D90C68">
      <w:pPr>
        <w:pStyle w:val="TOC2"/>
        <w:rPr>
          <w:noProof/>
          <w:sz w:val="24"/>
          <w:szCs w:val="24"/>
        </w:rPr>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Pr>
          <w:noProof/>
        </w:rPr>
        <w:t>36</w:t>
      </w:r>
      <w:r>
        <w:rPr>
          <w:noProof/>
        </w:rPr>
        <w:fldChar w:fldCharType="end"/>
      </w:r>
    </w:p>
    <w:p w14:paraId="5CC8BF93" w14:textId="77777777" w:rsidR="00D90C68" w:rsidRDefault="00D90C68">
      <w:pPr>
        <w:pStyle w:val="TOC2"/>
        <w:rPr>
          <w:noProof/>
          <w:sz w:val="24"/>
          <w:szCs w:val="24"/>
        </w:rPr>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Pr>
          <w:noProof/>
        </w:rPr>
        <w:t>38</w:t>
      </w:r>
      <w:r>
        <w:rPr>
          <w:noProof/>
        </w:rPr>
        <w:fldChar w:fldCharType="end"/>
      </w:r>
    </w:p>
    <w:p w14:paraId="1C6A47EA" w14:textId="77777777" w:rsidR="00D90C68" w:rsidRDefault="00D90C68">
      <w:pPr>
        <w:pStyle w:val="TOC2"/>
        <w:rPr>
          <w:noProof/>
          <w:sz w:val="24"/>
          <w:szCs w:val="24"/>
        </w:rPr>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Pr>
          <w:noProof/>
        </w:rPr>
        <w:t>39</w:t>
      </w:r>
      <w:r>
        <w:rPr>
          <w:noProof/>
        </w:rPr>
        <w:fldChar w:fldCharType="end"/>
      </w:r>
    </w:p>
    <w:p w14:paraId="3455A9DC" w14:textId="77777777" w:rsidR="00D90C68" w:rsidRDefault="00D90C68">
      <w:pPr>
        <w:pStyle w:val="TOC2"/>
        <w:rPr>
          <w:noProof/>
          <w:sz w:val="24"/>
          <w:szCs w:val="24"/>
        </w:rPr>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Pr>
          <w:noProof/>
        </w:rPr>
        <w:t>40</w:t>
      </w:r>
      <w:r>
        <w:rPr>
          <w:noProof/>
        </w:rPr>
        <w:fldChar w:fldCharType="end"/>
      </w:r>
    </w:p>
    <w:p w14:paraId="55622C32" w14:textId="77777777" w:rsidR="00D90C68" w:rsidRDefault="00D90C68">
      <w:pPr>
        <w:pStyle w:val="TOC2"/>
        <w:rPr>
          <w:noProof/>
          <w:sz w:val="24"/>
          <w:szCs w:val="24"/>
        </w:rPr>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Pr>
          <w:noProof/>
        </w:rPr>
        <w:t>41</w:t>
      </w:r>
      <w:r>
        <w:rPr>
          <w:noProof/>
        </w:rPr>
        <w:fldChar w:fldCharType="end"/>
      </w:r>
    </w:p>
    <w:p w14:paraId="32465ABF" w14:textId="77777777" w:rsidR="00D90C68" w:rsidRDefault="00D90C68">
      <w:pPr>
        <w:pStyle w:val="TOC2"/>
        <w:rPr>
          <w:noProof/>
          <w:sz w:val="24"/>
          <w:szCs w:val="24"/>
        </w:rPr>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Pr>
          <w:noProof/>
        </w:rPr>
        <w:t>42</w:t>
      </w:r>
      <w:r>
        <w:rPr>
          <w:noProof/>
        </w:rPr>
        <w:fldChar w:fldCharType="end"/>
      </w:r>
    </w:p>
    <w:p w14:paraId="50143065" w14:textId="77777777" w:rsidR="00D90C68" w:rsidRDefault="00D90C68">
      <w:pPr>
        <w:pStyle w:val="TOC2"/>
        <w:rPr>
          <w:noProof/>
          <w:sz w:val="24"/>
          <w:szCs w:val="24"/>
        </w:rPr>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Pr>
          <w:noProof/>
        </w:rPr>
        <w:t>44</w:t>
      </w:r>
      <w:r>
        <w:rPr>
          <w:noProof/>
        </w:rPr>
        <w:fldChar w:fldCharType="end"/>
      </w:r>
    </w:p>
    <w:p w14:paraId="319178D2" w14:textId="77777777" w:rsidR="00D90C68" w:rsidRDefault="00D90C68">
      <w:pPr>
        <w:pStyle w:val="TOC2"/>
        <w:rPr>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Pr>
          <w:noProof/>
        </w:rPr>
        <w:t>46</w:t>
      </w:r>
      <w:r>
        <w:rPr>
          <w:noProof/>
        </w:rPr>
        <w:fldChar w:fldCharType="end"/>
      </w:r>
    </w:p>
    <w:p w14:paraId="34D4D9DF" w14:textId="77777777" w:rsidR="00D90C68" w:rsidRDefault="00D90C68">
      <w:pPr>
        <w:pStyle w:val="TOC2"/>
        <w:rPr>
          <w:noProof/>
          <w:sz w:val="24"/>
          <w:szCs w:val="24"/>
        </w:rPr>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Pr>
          <w:noProof/>
        </w:rPr>
        <w:t>47</w:t>
      </w:r>
      <w:r>
        <w:rPr>
          <w:noProof/>
        </w:rPr>
        <w:fldChar w:fldCharType="end"/>
      </w:r>
    </w:p>
    <w:p w14:paraId="64B701B9" w14:textId="77777777" w:rsidR="00D90C68" w:rsidRDefault="00D90C68">
      <w:pPr>
        <w:pStyle w:val="TOC2"/>
        <w:rPr>
          <w:noProof/>
          <w:sz w:val="24"/>
          <w:szCs w:val="24"/>
        </w:rPr>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Pr>
          <w:noProof/>
        </w:rPr>
        <w:t>49</w:t>
      </w:r>
      <w:r>
        <w:rPr>
          <w:noProof/>
        </w:rPr>
        <w:fldChar w:fldCharType="end"/>
      </w:r>
    </w:p>
    <w:p w14:paraId="5BC9FB82" w14:textId="77777777" w:rsidR="00D90C68" w:rsidRDefault="00D90C68">
      <w:pPr>
        <w:pStyle w:val="TOC2"/>
        <w:rPr>
          <w:noProof/>
          <w:sz w:val="24"/>
          <w:szCs w:val="24"/>
        </w:rPr>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Pr>
          <w:noProof/>
        </w:rPr>
        <w:t>50</w:t>
      </w:r>
      <w:r>
        <w:rPr>
          <w:noProof/>
        </w:rPr>
        <w:fldChar w:fldCharType="end"/>
      </w:r>
    </w:p>
    <w:p w14:paraId="6EC29A3E" w14:textId="77777777" w:rsidR="00D90C68" w:rsidRDefault="00D90C68">
      <w:pPr>
        <w:pStyle w:val="TOC2"/>
        <w:rPr>
          <w:noProof/>
          <w:sz w:val="24"/>
          <w:szCs w:val="24"/>
        </w:rPr>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Pr>
          <w:noProof/>
        </w:rPr>
        <w:t>51</w:t>
      </w:r>
      <w:r>
        <w:rPr>
          <w:noProof/>
        </w:rPr>
        <w:fldChar w:fldCharType="end"/>
      </w:r>
    </w:p>
    <w:p w14:paraId="3AA42B91" w14:textId="77777777" w:rsidR="00D90C68" w:rsidRDefault="00D90C68">
      <w:pPr>
        <w:pStyle w:val="TOC2"/>
        <w:rPr>
          <w:noProof/>
          <w:sz w:val="24"/>
          <w:szCs w:val="24"/>
        </w:rPr>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Pr>
          <w:noProof/>
        </w:rPr>
        <w:t>53</w:t>
      </w:r>
      <w:r>
        <w:rPr>
          <w:noProof/>
        </w:rPr>
        <w:fldChar w:fldCharType="end"/>
      </w:r>
    </w:p>
    <w:p w14:paraId="47283B02" w14:textId="77777777" w:rsidR="00D90C68" w:rsidRDefault="00D90C68">
      <w:pPr>
        <w:pStyle w:val="TOC2"/>
        <w:rPr>
          <w:noProof/>
          <w:sz w:val="24"/>
          <w:szCs w:val="24"/>
        </w:rPr>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Pr>
          <w:noProof/>
        </w:rPr>
        <w:t>55</w:t>
      </w:r>
      <w:r>
        <w:rPr>
          <w:noProof/>
        </w:rPr>
        <w:fldChar w:fldCharType="end"/>
      </w:r>
    </w:p>
    <w:p w14:paraId="6D6C93B1" w14:textId="77777777" w:rsidR="00D90C68" w:rsidRDefault="00D90C68">
      <w:pPr>
        <w:pStyle w:val="TOC2"/>
        <w:rPr>
          <w:noProof/>
          <w:sz w:val="24"/>
          <w:szCs w:val="24"/>
        </w:rPr>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Pr>
          <w:noProof/>
        </w:rPr>
        <w:t>57</w:t>
      </w:r>
      <w:r>
        <w:rPr>
          <w:noProof/>
        </w:rPr>
        <w:fldChar w:fldCharType="end"/>
      </w:r>
    </w:p>
    <w:p w14:paraId="796AD094" w14:textId="77777777" w:rsidR="00D90C68" w:rsidRDefault="00D90C68">
      <w:pPr>
        <w:pStyle w:val="TOC2"/>
        <w:rPr>
          <w:noProof/>
          <w:sz w:val="24"/>
          <w:szCs w:val="24"/>
        </w:rPr>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Pr>
          <w:noProof/>
        </w:rPr>
        <w:t>58</w:t>
      </w:r>
      <w:r>
        <w:rPr>
          <w:noProof/>
        </w:rPr>
        <w:fldChar w:fldCharType="end"/>
      </w:r>
    </w:p>
    <w:p w14:paraId="11D0B188" w14:textId="77777777" w:rsidR="00D90C68" w:rsidRDefault="00D90C68">
      <w:pPr>
        <w:pStyle w:val="TOC2"/>
        <w:rPr>
          <w:noProof/>
          <w:sz w:val="24"/>
          <w:szCs w:val="24"/>
        </w:rPr>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Pr>
          <w:noProof/>
        </w:rPr>
        <w:t>60</w:t>
      </w:r>
      <w:r>
        <w:rPr>
          <w:noProof/>
        </w:rPr>
        <w:fldChar w:fldCharType="end"/>
      </w:r>
    </w:p>
    <w:p w14:paraId="0E377A50" w14:textId="77777777" w:rsidR="00D90C68" w:rsidRDefault="00D90C68">
      <w:pPr>
        <w:pStyle w:val="TOC2"/>
        <w:rPr>
          <w:noProof/>
          <w:sz w:val="24"/>
          <w:szCs w:val="24"/>
        </w:rPr>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Pr>
          <w:noProof/>
        </w:rPr>
        <w:t>62</w:t>
      </w:r>
      <w:r>
        <w:rPr>
          <w:noProof/>
        </w:rPr>
        <w:fldChar w:fldCharType="end"/>
      </w:r>
    </w:p>
    <w:p w14:paraId="015C029E" w14:textId="77777777" w:rsidR="00D90C68" w:rsidRDefault="00D90C68">
      <w:pPr>
        <w:pStyle w:val="TOC2"/>
        <w:rPr>
          <w:noProof/>
          <w:sz w:val="24"/>
          <w:szCs w:val="24"/>
        </w:rPr>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Pr>
          <w:noProof/>
        </w:rPr>
        <w:t>64</w:t>
      </w:r>
      <w:r>
        <w:rPr>
          <w:noProof/>
        </w:rPr>
        <w:fldChar w:fldCharType="end"/>
      </w:r>
    </w:p>
    <w:p w14:paraId="41DD19AD" w14:textId="77777777" w:rsidR="00D90C68" w:rsidRDefault="00D90C68">
      <w:pPr>
        <w:pStyle w:val="TOC2"/>
        <w:rPr>
          <w:noProof/>
          <w:sz w:val="24"/>
          <w:szCs w:val="24"/>
        </w:rPr>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r>
        <w:rPr>
          <w:noProof/>
        </w:rPr>
        <w:t>65</w:t>
      </w:r>
      <w:r>
        <w:rPr>
          <w:noProof/>
        </w:rPr>
        <w:fldChar w:fldCharType="end"/>
      </w:r>
    </w:p>
    <w:p w14:paraId="5A2ED71E" w14:textId="77777777" w:rsidR="00D90C68" w:rsidRDefault="00D90C68">
      <w:pPr>
        <w:pStyle w:val="TOC2"/>
        <w:rPr>
          <w:noProof/>
          <w:sz w:val="24"/>
          <w:szCs w:val="24"/>
        </w:rPr>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Pr>
          <w:noProof/>
        </w:rPr>
        <w:t>67</w:t>
      </w:r>
      <w:r>
        <w:rPr>
          <w:noProof/>
        </w:rPr>
        <w:fldChar w:fldCharType="end"/>
      </w:r>
    </w:p>
    <w:p w14:paraId="51FF73F6" w14:textId="77777777" w:rsidR="00D90C68" w:rsidRDefault="00D90C68">
      <w:pPr>
        <w:pStyle w:val="TOC2"/>
        <w:rPr>
          <w:noProof/>
          <w:sz w:val="24"/>
          <w:szCs w:val="24"/>
        </w:rPr>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Pr>
          <w:noProof/>
        </w:rPr>
        <w:t>68</w:t>
      </w:r>
      <w:r>
        <w:rPr>
          <w:noProof/>
        </w:rPr>
        <w:fldChar w:fldCharType="end"/>
      </w:r>
    </w:p>
    <w:p w14:paraId="50108AF2" w14:textId="77777777" w:rsidR="00D90C68" w:rsidRDefault="00D90C68">
      <w:pPr>
        <w:pStyle w:val="TOC2"/>
        <w:rPr>
          <w:noProof/>
          <w:sz w:val="24"/>
          <w:szCs w:val="24"/>
        </w:rPr>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r>
        <w:rPr>
          <w:noProof/>
        </w:rPr>
        <w:t>69</w:t>
      </w:r>
      <w:r>
        <w:rPr>
          <w:noProof/>
        </w:rPr>
        <w:fldChar w:fldCharType="end"/>
      </w:r>
    </w:p>
    <w:p w14:paraId="25AF32F1" w14:textId="77777777" w:rsidR="00D90C68" w:rsidRDefault="00D90C68">
      <w:pPr>
        <w:pStyle w:val="TOC2"/>
        <w:rPr>
          <w:noProof/>
          <w:sz w:val="24"/>
          <w:szCs w:val="24"/>
        </w:rPr>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Pr>
          <w:noProof/>
        </w:rPr>
        <w:t>71</w:t>
      </w:r>
      <w:r>
        <w:rPr>
          <w:noProof/>
        </w:rPr>
        <w:fldChar w:fldCharType="end"/>
      </w:r>
    </w:p>
    <w:p w14:paraId="4D4216E6" w14:textId="77777777" w:rsidR="00D90C68" w:rsidRDefault="00D90C68">
      <w:pPr>
        <w:pStyle w:val="TOC2"/>
        <w:rPr>
          <w:noProof/>
          <w:sz w:val="24"/>
          <w:szCs w:val="24"/>
        </w:rPr>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Pr>
          <w:noProof/>
        </w:rPr>
        <w:t>73</w:t>
      </w:r>
      <w:r>
        <w:rPr>
          <w:noProof/>
        </w:rPr>
        <w:fldChar w:fldCharType="end"/>
      </w:r>
    </w:p>
    <w:p w14:paraId="7B755D1A" w14:textId="77777777" w:rsidR="00D90C68" w:rsidRDefault="00D90C68">
      <w:pPr>
        <w:pStyle w:val="TOC2"/>
        <w:rPr>
          <w:noProof/>
          <w:sz w:val="24"/>
          <w:szCs w:val="24"/>
        </w:rPr>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Pr>
          <w:noProof/>
        </w:rPr>
        <w:t>75</w:t>
      </w:r>
      <w:r>
        <w:rPr>
          <w:noProof/>
        </w:rPr>
        <w:fldChar w:fldCharType="end"/>
      </w:r>
    </w:p>
    <w:p w14:paraId="6081AFB2" w14:textId="77777777" w:rsidR="00D90C68" w:rsidRDefault="00D90C68">
      <w:pPr>
        <w:pStyle w:val="TOC2"/>
        <w:rPr>
          <w:noProof/>
          <w:sz w:val="24"/>
          <w:szCs w:val="24"/>
        </w:rPr>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Pr>
          <w:noProof/>
        </w:rPr>
        <w:t>77</w:t>
      </w:r>
      <w:r>
        <w:rPr>
          <w:noProof/>
        </w:rPr>
        <w:fldChar w:fldCharType="end"/>
      </w:r>
    </w:p>
    <w:p w14:paraId="6A3E263D" w14:textId="77777777" w:rsidR="00D90C68" w:rsidRDefault="00D90C68">
      <w:pPr>
        <w:pStyle w:val="TOC2"/>
        <w:rPr>
          <w:noProof/>
          <w:sz w:val="24"/>
          <w:szCs w:val="24"/>
        </w:rPr>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Pr>
          <w:noProof/>
        </w:rPr>
        <w:t>78</w:t>
      </w:r>
      <w:r>
        <w:rPr>
          <w:noProof/>
        </w:rPr>
        <w:fldChar w:fldCharType="end"/>
      </w:r>
    </w:p>
    <w:p w14:paraId="6D4DE58C" w14:textId="77777777" w:rsidR="00D90C68" w:rsidRDefault="00D90C68">
      <w:pPr>
        <w:pStyle w:val="TOC2"/>
        <w:rPr>
          <w:noProof/>
          <w:sz w:val="24"/>
          <w:szCs w:val="24"/>
        </w:rPr>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r>
        <w:rPr>
          <w:noProof/>
        </w:rPr>
        <w:t>80</w:t>
      </w:r>
      <w:r>
        <w:rPr>
          <w:noProof/>
        </w:rPr>
        <w:fldChar w:fldCharType="end"/>
      </w:r>
    </w:p>
    <w:p w14:paraId="606C2192" w14:textId="77777777" w:rsidR="00D90C68" w:rsidRDefault="00D90C68">
      <w:pPr>
        <w:pStyle w:val="TOC2"/>
        <w:rPr>
          <w:noProof/>
          <w:sz w:val="24"/>
          <w:szCs w:val="24"/>
        </w:rPr>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r>
        <w:rPr>
          <w:noProof/>
        </w:rPr>
        <w:t>82</w:t>
      </w:r>
      <w:r>
        <w:rPr>
          <w:noProof/>
        </w:rPr>
        <w:fldChar w:fldCharType="end"/>
      </w:r>
    </w:p>
    <w:p w14:paraId="2F50C5AB" w14:textId="77777777" w:rsidR="00D90C68" w:rsidRDefault="00D90C68">
      <w:pPr>
        <w:pStyle w:val="TOC2"/>
        <w:rPr>
          <w:noProof/>
          <w:sz w:val="24"/>
          <w:szCs w:val="24"/>
        </w:rPr>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Pr>
          <w:noProof/>
        </w:rPr>
        <w:t>84</w:t>
      </w:r>
      <w:r>
        <w:rPr>
          <w:noProof/>
        </w:rPr>
        <w:fldChar w:fldCharType="end"/>
      </w:r>
    </w:p>
    <w:p w14:paraId="48BBEC9D" w14:textId="77777777" w:rsidR="00D90C68" w:rsidRDefault="00D90C68">
      <w:pPr>
        <w:pStyle w:val="TOC2"/>
        <w:rPr>
          <w:noProof/>
          <w:sz w:val="24"/>
          <w:szCs w:val="24"/>
        </w:rPr>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Pr>
          <w:noProof/>
        </w:rPr>
        <w:t>86</w:t>
      </w:r>
      <w:r>
        <w:rPr>
          <w:noProof/>
        </w:rPr>
        <w:fldChar w:fldCharType="end"/>
      </w:r>
    </w:p>
    <w:p w14:paraId="6C71256A" w14:textId="77777777" w:rsidR="00D90C68" w:rsidRDefault="00D90C68">
      <w:pPr>
        <w:pStyle w:val="TOC2"/>
        <w:rPr>
          <w:noProof/>
          <w:sz w:val="24"/>
          <w:szCs w:val="24"/>
        </w:rPr>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Pr>
          <w:noProof/>
        </w:rPr>
        <w:t>88</w:t>
      </w:r>
      <w:r>
        <w:rPr>
          <w:noProof/>
        </w:rPr>
        <w:fldChar w:fldCharType="end"/>
      </w:r>
    </w:p>
    <w:p w14:paraId="4BB5404E" w14:textId="77777777" w:rsidR="00D90C68" w:rsidRDefault="00D90C68">
      <w:pPr>
        <w:pStyle w:val="TOC2"/>
        <w:rPr>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Pr>
          <w:noProof/>
        </w:rPr>
        <w:t>90</w:t>
      </w:r>
      <w:r>
        <w:rPr>
          <w:noProof/>
        </w:rPr>
        <w:fldChar w:fldCharType="end"/>
      </w:r>
    </w:p>
    <w:p w14:paraId="0370C04A" w14:textId="77777777" w:rsidR="00D90C68" w:rsidRDefault="00D90C68">
      <w:pPr>
        <w:pStyle w:val="TOC2"/>
        <w:rPr>
          <w:noProof/>
          <w:sz w:val="24"/>
          <w:szCs w:val="24"/>
        </w:rPr>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r>
        <w:rPr>
          <w:noProof/>
        </w:rPr>
        <w:t>91</w:t>
      </w:r>
      <w:r>
        <w:rPr>
          <w:noProof/>
        </w:rPr>
        <w:fldChar w:fldCharType="end"/>
      </w:r>
    </w:p>
    <w:p w14:paraId="178D8318" w14:textId="77777777" w:rsidR="00D90C68" w:rsidRDefault="00D90C68">
      <w:pPr>
        <w:pStyle w:val="TOC2"/>
        <w:rPr>
          <w:noProof/>
          <w:sz w:val="24"/>
          <w:szCs w:val="24"/>
        </w:rPr>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Pr>
          <w:noProof/>
        </w:rPr>
        <w:t>93</w:t>
      </w:r>
      <w:r>
        <w:rPr>
          <w:noProof/>
        </w:rPr>
        <w:fldChar w:fldCharType="end"/>
      </w:r>
    </w:p>
    <w:p w14:paraId="2AEAE9A4" w14:textId="77777777" w:rsidR="00D90C68" w:rsidRDefault="00D90C68">
      <w:pPr>
        <w:pStyle w:val="TOC2"/>
        <w:rPr>
          <w:noProof/>
          <w:sz w:val="24"/>
          <w:szCs w:val="24"/>
        </w:rPr>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Pr>
          <w:noProof/>
        </w:rPr>
        <w:t>95</w:t>
      </w:r>
      <w:r>
        <w:rPr>
          <w:noProof/>
        </w:rPr>
        <w:fldChar w:fldCharType="end"/>
      </w:r>
    </w:p>
    <w:p w14:paraId="1111FBB8" w14:textId="77777777" w:rsidR="00D90C68" w:rsidRDefault="00D90C68">
      <w:pPr>
        <w:pStyle w:val="TOC2"/>
        <w:rPr>
          <w:noProof/>
          <w:sz w:val="24"/>
          <w:szCs w:val="24"/>
        </w:rPr>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Pr>
          <w:noProof/>
        </w:rPr>
        <w:t>96</w:t>
      </w:r>
      <w:r>
        <w:rPr>
          <w:noProof/>
        </w:rPr>
        <w:fldChar w:fldCharType="end"/>
      </w:r>
    </w:p>
    <w:p w14:paraId="79F26BBA" w14:textId="77777777" w:rsidR="00D90C68" w:rsidRDefault="00D90C68">
      <w:pPr>
        <w:pStyle w:val="TOC2"/>
        <w:rPr>
          <w:noProof/>
          <w:sz w:val="24"/>
          <w:szCs w:val="24"/>
        </w:rPr>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Pr>
          <w:noProof/>
        </w:rPr>
        <w:t>97</w:t>
      </w:r>
      <w:r>
        <w:rPr>
          <w:noProof/>
        </w:rPr>
        <w:fldChar w:fldCharType="end"/>
      </w:r>
    </w:p>
    <w:p w14:paraId="641BAD03" w14:textId="77777777" w:rsidR="00D90C68" w:rsidRDefault="00D90C68">
      <w:pPr>
        <w:pStyle w:val="TOC2"/>
        <w:rPr>
          <w:noProof/>
          <w:sz w:val="24"/>
          <w:szCs w:val="24"/>
        </w:rPr>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Pr>
          <w:noProof/>
        </w:rPr>
        <w:t>99</w:t>
      </w:r>
      <w:r>
        <w:rPr>
          <w:noProof/>
        </w:rPr>
        <w:fldChar w:fldCharType="end"/>
      </w:r>
    </w:p>
    <w:p w14:paraId="14C94268" w14:textId="77777777" w:rsidR="00D90C68" w:rsidRDefault="00D90C68">
      <w:pPr>
        <w:pStyle w:val="TOC2"/>
        <w:rPr>
          <w:noProof/>
          <w:sz w:val="24"/>
          <w:szCs w:val="24"/>
        </w:rPr>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r>
        <w:rPr>
          <w:noProof/>
        </w:rPr>
        <w:t>100</w:t>
      </w:r>
      <w:r>
        <w:rPr>
          <w:noProof/>
        </w:rPr>
        <w:fldChar w:fldCharType="end"/>
      </w:r>
    </w:p>
    <w:p w14:paraId="08053BFE" w14:textId="77777777" w:rsidR="00D90C68" w:rsidRDefault="00D90C68">
      <w:pPr>
        <w:pStyle w:val="TOC2"/>
        <w:rPr>
          <w:noProof/>
          <w:sz w:val="24"/>
          <w:szCs w:val="24"/>
        </w:rPr>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r>
        <w:rPr>
          <w:noProof/>
        </w:rPr>
        <w:t>101</w:t>
      </w:r>
      <w:r>
        <w:rPr>
          <w:noProof/>
        </w:rPr>
        <w:fldChar w:fldCharType="end"/>
      </w:r>
    </w:p>
    <w:p w14:paraId="4BDB3931" w14:textId="77777777" w:rsidR="00D90C68" w:rsidRDefault="00D90C68">
      <w:pPr>
        <w:pStyle w:val="TOC2"/>
        <w:rPr>
          <w:noProof/>
          <w:sz w:val="24"/>
          <w:szCs w:val="24"/>
        </w:rPr>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Pr>
          <w:noProof/>
        </w:rPr>
        <w:t>103</w:t>
      </w:r>
      <w:r>
        <w:rPr>
          <w:noProof/>
        </w:rPr>
        <w:fldChar w:fldCharType="end"/>
      </w:r>
    </w:p>
    <w:p w14:paraId="342DF64D" w14:textId="77777777" w:rsidR="00D90C68" w:rsidRDefault="00D90C68">
      <w:pPr>
        <w:pStyle w:val="TOC2"/>
        <w:rPr>
          <w:noProof/>
          <w:sz w:val="24"/>
          <w:szCs w:val="24"/>
        </w:rPr>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r>
        <w:rPr>
          <w:noProof/>
        </w:rPr>
        <w:t>104</w:t>
      </w:r>
      <w:r>
        <w:rPr>
          <w:noProof/>
        </w:rPr>
        <w:fldChar w:fldCharType="end"/>
      </w:r>
    </w:p>
    <w:p w14:paraId="624EB838" w14:textId="77777777" w:rsidR="00D90C68" w:rsidRDefault="00D90C68">
      <w:pPr>
        <w:pStyle w:val="TOC2"/>
        <w:rPr>
          <w:noProof/>
          <w:sz w:val="24"/>
          <w:szCs w:val="24"/>
        </w:rPr>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r>
        <w:rPr>
          <w:noProof/>
        </w:rPr>
        <w:t>105</w:t>
      </w:r>
      <w:r>
        <w:rPr>
          <w:noProof/>
        </w:rPr>
        <w:fldChar w:fldCharType="end"/>
      </w:r>
    </w:p>
    <w:p w14:paraId="00FE2ACB" w14:textId="77777777" w:rsidR="00D90C68" w:rsidRDefault="00D90C68">
      <w:pPr>
        <w:pStyle w:val="TOC2"/>
        <w:rPr>
          <w:noProof/>
          <w:sz w:val="24"/>
          <w:szCs w:val="24"/>
        </w:rPr>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r>
        <w:rPr>
          <w:noProof/>
        </w:rPr>
        <w:t>106</w:t>
      </w:r>
      <w:r>
        <w:rPr>
          <w:noProof/>
        </w:rPr>
        <w:fldChar w:fldCharType="end"/>
      </w:r>
    </w:p>
    <w:p w14:paraId="31BC572F" w14:textId="77777777" w:rsidR="00D90C68" w:rsidRDefault="00D90C68">
      <w:pPr>
        <w:pStyle w:val="TOC2"/>
        <w:rPr>
          <w:noProof/>
          <w:sz w:val="24"/>
          <w:szCs w:val="24"/>
        </w:rPr>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Pr>
          <w:noProof/>
        </w:rPr>
        <w:t>108</w:t>
      </w:r>
      <w:r>
        <w:rPr>
          <w:noProof/>
        </w:rPr>
        <w:fldChar w:fldCharType="end"/>
      </w:r>
    </w:p>
    <w:p w14:paraId="21696AB6" w14:textId="77777777" w:rsidR="00D90C68" w:rsidRDefault="00D90C68">
      <w:pPr>
        <w:pStyle w:val="TOC2"/>
        <w:rPr>
          <w:noProof/>
          <w:sz w:val="24"/>
          <w:szCs w:val="24"/>
        </w:rPr>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r>
        <w:rPr>
          <w:noProof/>
        </w:rPr>
        <w:t>109</w:t>
      </w:r>
      <w:r>
        <w:rPr>
          <w:noProof/>
        </w:rPr>
        <w:fldChar w:fldCharType="end"/>
      </w:r>
    </w:p>
    <w:p w14:paraId="642F95C7" w14:textId="77777777" w:rsidR="00D90C68" w:rsidRDefault="00D90C68">
      <w:pPr>
        <w:pStyle w:val="TOC2"/>
        <w:rPr>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Pr>
          <w:noProof/>
        </w:rPr>
        <w:t>111</w:t>
      </w:r>
      <w:r>
        <w:rPr>
          <w:noProof/>
        </w:rPr>
        <w:fldChar w:fldCharType="end"/>
      </w:r>
    </w:p>
    <w:p w14:paraId="1091EAB2" w14:textId="77777777" w:rsidR="00D90C68" w:rsidRDefault="00D90C68">
      <w:pPr>
        <w:pStyle w:val="TOC2"/>
        <w:rPr>
          <w:noProof/>
          <w:sz w:val="24"/>
          <w:szCs w:val="24"/>
        </w:rPr>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Pr>
          <w:noProof/>
        </w:rPr>
        <w:t>113</w:t>
      </w:r>
      <w:r>
        <w:rPr>
          <w:noProof/>
        </w:rPr>
        <w:fldChar w:fldCharType="end"/>
      </w:r>
    </w:p>
    <w:p w14:paraId="48E55FF7" w14:textId="77777777" w:rsidR="00D90C68" w:rsidRDefault="00D90C68">
      <w:pPr>
        <w:pStyle w:val="TOC2"/>
        <w:rPr>
          <w:noProof/>
          <w:sz w:val="24"/>
          <w:szCs w:val="24"/>
        </w:rPr>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Pr>
          <w:noProof/>
        </w:rPr>
        <w:t>114</w:t>
      </w:r>
      <w:r>
        <w:rPr>
          <w:noProof/>
        </w:rPr>
        <w:fldChar w:fldCharType="end"/>
      </w:r>
    </w:p>
    <w:p w14:paraId="229F7481" w14:textId="77777777" w:rsidR="00D90C68" w:rsidRDefault="00D90C68">
      <w:pPr>
        <w:pStyle w:val="TOC2"/>
        <w:rPr>
          <w:noProof/>
          <w:sz w:val="24"/>
          <w:szCs w:val="24"/>
        </w:rPr>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Pr>
          <w:noProof/>
        </w:rPr>
        <w:t>116</w:t>
      </w:r>
      <w:r>
        <w:rPr>
          <w:noProof/>
        </w:rPr>
        <w:fldChar w:fldCharType="end"/>
      </w:r>
    </w:p>
    <w:p w14:paraId="5A45304F" w14:textId="77777777" w:rsidR="00D90C68" w:rsidRDefault="00D90C68">
      <w:pPr>
        <w:pStyle w:val="TOC2"/>
        <w:rPr>
          <w:noProof/>
          <w:sz w:val="24"/>
          <w:szCs w:val="24"/>
        </w:rPr>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r>
        <w:rPr>
          <w:noProof/>
        </w:rPr>
        <w:t>117</w:t>
      </w:r>
      <w:r>
        <w:rPr>
          <w:noProof/>
        </w:rPr>
        <w:fldChar w:fldCharType="end"/>
      </w:r>
    </w:p>
    <w:p w14:paraId="2B5B306D" w14:textId="77777777" w:rsidR="00D90C68" w:rsidRDefault="00D90C68">
      <w:pPr>
        <w:pStyle w:val="TOC2"/>
        <w:rPr>
          <w:noProof/>
          <w:sz w:val="24"/>
          <w:szCs w:val="24"/>
        </w:rPr>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Pr>
          <w:noProof/>
        </w:rPr>
        <w:t>119</w:t>
      </w:r>
      <w:r>
        <w:rPr>
          <w:noProof/>
        </w:rPr>
        <w:fldChar w:fldCharType="end"/>
      </w:r>
    </w:p>
    <w:p w14:paraId="645D8463" w14:textId="77777777" w:rsidR="00D90C68" w:rsidRDefault="00D90C68">
      <w:pPr>
        <w:pStyle w:val="TOC2"/>
        <w:rPr>
          <w:noProof/>
          <w:sz w:val="24"/>
          <w:szCs w:val="24"/>
        </w:rPr>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Pr>
          <w:noProof/>
        </w:rPr>
        <w:t>121</w:t>
      </w:r>
      <w:r>
        <w:rPr>
          <w:noProof/>
        </w:rPr>
        <w:fldChar w:fldCharType="end"/>
      </w:r>
    </w:p>
    <w:p w14:paraId="72ACAC0B" w14:textId="77777777" w:rsidR="00D90C68" w:rsidRDefault="00D90C68">
      <w:pPr>
        <w:pStyle w:val="TOC2"/>
        <w:rPr>
          <w:noProof/>
          <w:sz w:val="24"/>
          <w:szCs w:val="24"/>
        </w:rPr>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r>
        <w:rPr>
          <w:noProof/>
        </w:rPr>
        <w:t>123</w:t>
      </w:r>
      <w:r>
        <w:rPr>
          <w:noProof/>
        </w:rPr>
        <w:fldChar w:fldCharType="end"/>
      </w:r>
    </w:p>
    <w:p w14:paraId="65511948" w14:textId="77777777" w:rsidR="00D90C68" w:rsidRDefault="00D90C68">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r>
        <w:rPr>
          <w:noProof/>
        </w:rPr>
        <w:t>125</w:t>
      </w:r>
      <w:r>
        <w:rPr>
          <w:noProof/>
        </w:rPr>
        <w:fldChar w:fldCharType="end"/>
      </w:r>
    </w:p>
    <w:p w14:paraId="7343BF96" w14:textId="77777777" w:rsidR="00D90C68" w:rsidRDefault="00D90C68">
      <w:pPr>
        <w:pStyle w:val="TOC2"/>
        <w:rPr>
          <w:noProof/>
          <w:sz w:val="24"/>
          <w:szCs w:val="24"/>
        </w:rPr>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r>
        <w:rPr>
          <w:noProof/>
        </w:rPr>
        <w:t>125</w:t>
      </w:r>
      <w:r>
        <w:rPr>
          <w:noProof/>
        </w:rPr>
        <w:fldChar w:fldCharType="end"/>
      </w:r>
    </w:p>
    <w:p w14:paraId="0919D4EE" w14:textId="77777777" w:rsidR="00D90C68" w:rsidRDefault="00D90C68">
      <w:pPr>
        <w:pStyle w:val="TOC2"/>
        <w:rPr>
          <w:noProof/>
          <w:sz w:val="24"/>
          <w:szCs w:val="24"/>
        </w:rPr>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r>
        <w:rPr>
          <w:noProof/>
        </w:rPr>
        <w:t>125</w:t>
      </w:r>
      <w:r>
        <w:rPr>
          <w:noProof/>
        </w:rPr>
        <w:fldChar w:fldCharType="end"/>
      </w:r>
    </w:p>
    <w:p w14:paraId="3F0A769E" w14:textId="77777777" w:rsidR="00D90C68" w:rsidRDefault="00D90C68">
      <w:pPr>
        <w:pStyle w:val="TOC2"/>
        <w:rPr>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r>
        <w:rPr>
          <w:noProof/>
        </w:rPr>
        <w:t>126</w:t>
      </w:r>
      <w:r>
        <w:rPr>
          <w:noProof/>
        </w:rPr>
        <w:fldChar w:fldCharType="end"/>
      </w:r>
    </w:p>
    <w:p w14:paraId="0F75622B" w14:textId="77777777" w:rsidR="00D90C68" w:rsidRDefault="00D90C68">
      <w:pPr>
        <w:pStyle w:val="TOC2"/>
        <w:rPr>
          <w:noProof/>
          <w:sz w:val="24"/>
          <w:szCs w:val="24"/>
        </w:rPr>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r>
        <w:rPr>
          <w:noProof/>
        </w:rPr>
        <w:t>127</w:t>
      </w:r>
      <w:r>
        <w:rPr>
          <w:noProof/>
        </w:rPr>
        <w:fldChar w:fldCharType="end"/>
      </w:r>
    </w:p>
    <w:p w14:paraId="2543CC23" w14:textId="77777777" w:rsidR="00D90C68" w:rsidRDefault="00D90C68">
      <w:pPr>
        <w:pStyle w:val="TOC2"/>
        <w:rPr>
          <w:noProof/>
          <w:sz w:val="24"/>
          <w:szCs w:val="24"/>
        </w:rPr>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r>
        <w:rPr>
          <w:noProof/>
        </w:rPr>
        <w:t>128</w:t>
      </w:r>
      <w:r>
        <w:rPr>
          <w:noProof/>
        </w:rPr>
        <w:fldChar w:fldCharType="end"/>
      </w:r>
    </w:p>
    <w:p w14:paraId="34FB1D41" w14:textId="77777777" w:rsidR="00D90C68" w:rsidRDefault="00D90C68">
      <w:pPr>
        <w:pStyle w:val="TOC2"/>
        <w:rPr>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r>
        <w:rPr>
          <w:noProof/>
        </w:rPr>
        <w:t>129</w:t>
      </w:r>
      <w:r>
        <w:rPr>
          <w:noProof/>
        </w:rPr>
        <w:fldChar w:fldCharType="end"/>
      </w:r>
    </w:p>
    <w:p w14:paraId="209E057B" w14:textId="77777777" w:rsidR="00D90C68" w:rsidRDefault="00D90C68">
      <w:pPr>
        <w:pStyle w:val="TOC2"/>
        <w:rPr>
          <w:noProof/>
          <w:sz w:val="24"/>
          <w:szCs w:val="24"/>
        </w:rPr>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r>
        <w:rPr>
          <w:noProof/>
        </w:rPr>
        <w:t>130</w:t>
      </w:r>
      <w:r>
        <w:rPr>
          <w:noProof/>
        </w:rPr>
        <w:fldChar w:fldCharType="end"/>
      </w:r>
    </w:p>
    <w:p w14:paraId="6945025E" w14:textId="77777777" w:rsidR="00D90C68" w:rsidRDefault="00D90C68">
      <w:pPr>
        <w:pStyle w:val="TOC2"/>
        <w:rPr>
          <w:noProof/>
          <w:sz w:val="24"/>
          <w:szCs w:val="24"/>
        </w:rPr>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r>
        <w:rPr>
          <w:noProof/>
        </w:rPr>
        <w:t>132</w:t>
      </w:r>
      <w:r>
        <w:rPr>
          <w:noProof/>
        </w:rPr>
        <w:fldChar w:fldCharType="end"/>
      </w:r>
    </w:p>
    <w:p w14:paraId="1778C351" w14:textId="77777777" w:rsidR="00D90C68" w:rsidRDefault="00D90C68">
      <w:pPr>
        <w:pStyle w:val="TOC2"/>
        <w:rPr>
          <w:noProof/>
          <w:sz w:val="24"/>
          <w:szCs w:val="24"/>
        </w:rPr>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r>
        <w:rPr>
          <w:noProof/>
        </w:rPr>
        <w:t>133</w:t>
      </w:r>
      <w:r>
        <w:rPr>
          <w:noProof/>
        </w:rPr>
        <w:fldChar w:fldCharType="end"/>
      </w:r>
    </w:p>
    <w:p w14:paraId="0EE9B4E0" w14:textId="77777777" w:rsidR="00D90C68" w:rsidRDefault="00D90C68">
      <w:pPr>
        <w:pStyle w:val="TOC2"/>
        <w:rPr>
          <w:noProof/>
          <w:sz w:val="24"/>
          <w:szCs w:val="24"/>
        </w:rPr>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r>
        <w:rPr>
          <w:noProof/>
        </w:rPr>
        <w:t>136</w:t>
      </w:r>
      <w:r>
        <w:rPr>
          <w:noProof/>
        </w:rPr>
        <w:fldChar w:fldCharType="end"/>
      </w:r>
    </w:p>
    <w:p w14:paraId="36CC9C90" w14:textId="77777777" w:rsidR="00D90C68" w:rsidRDefault="00D90C68">
      <w:pPr>
        <w:pStyle w:val="TOC2"/>
        <w:rPr>
          <w:noProof/>
          <w:sz w:val="24"/>
          <w:szCs w:val="24"/>
        </w:rPr>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r>
        <w:rPr>
          <w:noProof/>
        </w:rPr>
        <w:t>137</w:t>
      </w:r>
      <w:r>
        <w:rPr>
          <w:noProof/>
        </w:rPr>
        <w:fldChar w:fldCharType="end"/>
      </w:r>
    </w:p>
    <w:p w14:paraId="629F1A13" w14:textId="77777777" w:rsidR="00D90C68" w:rsidRDefault="00D90C68">
      <w:pPr>
        <w:pStyle w:val="TOC2"/>
        <w:rPr>
          <w:noProof/>
          <w:sz w:val="24"/>
          <w:szCs w:val="24"/>
        </w:rPr>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r>
        <w:rPr>
          <w:noProof/>
        </w:rPr>
        <w:t>139</w:t>
      </w:r>
      <w:r>
        <w:rPr>
          <w:noProof/>
        </w:rPr>
        <w:fldChar w:fldCharType="end"/>
      </w:r>
    </w:p>
    <w:p w14:paraId="0CB83BF9" w14:textId="77777777" w:rsidR="00D90C68" w:rsidRDefault="00D90C68">
      <w:pPr>
        <w:pStyle w:val="TOC2"/>
        <w:rPr>
          <w:noProof/>
          <w:sz w:val="24"/>
          <w:szCs w:val="24"/>
        </w:rPr>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r>
        <w:rPr>
          <w:noProof/>
        </w:rPr>
        <w:t>140</w:t>
      </w:r>
      <w:r>
        <w:rPr>
          <w:noProof/>
        </w:rPr>
        <w:fldChar w:fldCharType="end"/>
      </w:r>
    </w:p>
    <w:p w14:paraId="12E1769B" w14:textId="77777777" w:rsidR="00D90C68" w:rsidRDefault="00D90C68">
      <w:pPr>
        <w:pStyle w:val="TOC2"/>
        <w:rPr>
          <w:noProof/>
          <w:sz w:val="24"/>
          <w:szCs w:val="24"/>
        </w:rPr>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r>
        <w:rPr>
          <w:noProof/>
        </w:rPr>
        <w:t>142</w:t>
      </w:r>
      <w:r>
        <w:rPr>
          <w:noProof/>
        </w:rPr>
        <w:fldChar w:fldCharType="end"/>
      </w:r>
    </w:p>
    <w:p w14:paraId="6E8FE628" w14:textId="77777777" w:rsidR="00D90C68" w:rsidRDefault="00D90C68">
      <w:pPr>
        <w:pStyle w:val="TOC2"/>
        <w:rPr>
          <w:noProof/>
          <w:sz w:val="24"/>
          <w:szCs w:val="24"/>
        </w:rPr>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r>
        <w:rPr>
          <w:noProof/>
        </w:rPr>
        <w:t>144</w:t>
      </w:r>
      <w:r>
        <w:rPr>
          <w:noProof/>
        </w:rPr>
        <w:fldChar w:fldCharType="end"/>
      </w:r>
    </w:p>
    <w:p w14:paraId="217D822C" w14:textId="77777777" w:rsidR="00D90C68" w:rsidRDefault="00D90C68">
      <w:pPr>
        <w:pStyle w:val="TOC2"/>
        <w:rPr>
          <w:noProof/>
          <w:sz w:val="24"/>
          <w:szCs w:val="24"/>
        </w:rPr>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r>
        <w:rPr>
          <w:noProof/>
        </w:rPr>
        <w:t>144</w:t>
      </w:r>
      <w:r>
        <w:rPr>
          <w:noProof/>
        </w:rPr>
        <w:fldChar w:fldCharType="end"/>
      </w:r>
    </w:p>
    <w:p w14:paraId="66F78C5A" w14:textId="77777777" w:rsidR="00D90C68" w:rsidRDefault="00D90C68">
      <w:pPr>
        <w:pStyle w:val="TOC2"/>
        <w:rPr>
          <w:noProof/>
          <w:sz w:val="24"/>
          <w:szCs w:val="24"/>
        </w:rPr>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r>
        <w:rPr>
          <w:noProof/>
        </w:rPr>
        <w:t>145</w:t>
      </w:r>
      <w:r>
        <w:rPr>
          <w:noProof/>
        </w:rPr>
        <w:fldChar w:fldCharType="end"/>
      </w:r>
    </w:p>
    <w:p w14:paraId="41D045A4" w14:textId="77777777" w:rsidR="00D90C68" w:rsidRDefault="00D90C68">
      <w:pPr>
        <w:pStyle w:val="TOC2"/>
        <w:rPr>
          <w:noProof/>
          <w:sz w:val="24"/>
          <w:szCs w:val="24"/>
        </w:rPr>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r>
        <w:rPr>
          <w:noProof/>
        </w:rPr>
        <w:t>146</w:t>
      </w:r>
      <w:r>
        <w:rPr>
          <w:noProof/>
        </w:rPr>
        <w:fldChar w:fldCharType="end"/>
      </w:r>
    </w:p>
    <w:p w14:paraId="6E0C8276" w14:textId="77777777" w:rsidR="00D90C68" w:rsidRDefault="00D90C68">
      <w:pPr>
        <w:pStyle w:val="TOC2"/>
        <w:rPr>
          <w:noProof/>
          <w:sz w:val="24"/>
          <w:szCs w:val="24"/>
        </w:rPr>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r>
        <w:rPr>
          <w:noProof/>
        </w:rPr>
        <w:t>147</w:t>
      </w:r>
      <w:r>
        <w:rPr>
          <w:noProof/>
        </w:rPr>
        <w:fldChar w:fldCharType="end"/>
      </w:r>
    </w:p>
    <w:p w14:paraId="70F5D98F" w14:textId="77777777" w:rsidR="00D90C68" w:rsidRDefault="00D90C68">
      <w:pPr>
        <w:pStyle w:val="TOC2"/>
        <w:rPr>
          <w:noProof/>
          <w:sz w:val="24"/>
          <w:szCs w:val="24"/>
        </w:rPr>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r>
        <w:rPr>
          <w:noProof/>
        </w:rPr>
        <w:t>148</w:t>
      </w:r>
      <w:r>
        <w:rPr>
          <w:noProof/>
        </w:rPr>
        <w:fldChar w:fldCharType="end"/>
      </w:r>
    </w:p>
    <w:p w14:paraId="22A823FC" w14:textId="77777777" w:rsidR="00D90C68" w:rsidRDefault="00D90C68">
      <w:pPr>
        <w:pStyle w:val="TOC2"/>
        <w:rPr>
          <w:noProof/>
          <w:sz w:val="24"/>
          <w:szCs w:val="24"/>
        </w:rPr>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r>
        <w:rPr>
          <w:noProof/>
        </w:rPr>
        <w:t>148</w:t>
      </w:r>
      <w:r>
        <w:rPr>
          <w:noProof/>
        </w:rPr>
        <w:fldChar w:fldCharType="end"/>
      </w:r>
    </w:p>
    <w:p w14:paraId="277936B7" w14:textId="77777777" w:rsidR="00D90C68" w:rsidRDefault="00D90C68">
      <w:pPr>
        <w:pStyle w:val="TOC2"/>
        <w:rPr>
          <w:noProof/>
          <w:sz w:val="24"/>
          <w:szCs w:val="24"/>
        </w:rPr>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r>
        <w:rPr>
          <w:noProof/>
        </w:rPr>
        <w:t>150</w:t>
      </w:r>
      <w:r>
        <w:rPr>
          <w:noProof/>
        </w:rPr>
        <w:fldChar w:fldCharType="end"/>
      </w:r>
    </w:p>
    <w:p w14:paraId="7034DED9" w14:textId="77777777" w:rsidR="00D90C68" w:rsidRDefault="00D90C68">
      <w:pPr>
        <w:pStyle w:val="TOC2"/>
        <w:rPr>
          <w:noProof/>
          <w:sz w:val="24"/>
          <w:szCs w:val="24"/>
        </w:rPr>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r>
        <w:rPr>
          <w:noProof/>
        </w:rPr>
        <w:t>150</w:t>
      </w:r>
      <w:r>
        <w:rPr>
          <w:noProof/>
        </w:rPr>
        <w:fldChar w:fldCharType="end"/>
      </w:r>
    </w:p>
    <w:p w14:paraId="375618E7" w14:textId="77777777" w:rsidR="00D90C68" w:rsidRDefault="00D90C68">
      <w:pPr>
        <w:pStyle w:val="TOC2"/>
        <w:rPr>
          <w:noProof/>
          <w:sz w:val="24"/>
          <w:szCs w:val="24"/>
        </w:rPr>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r>
        <w:rPr>
          <w:noProof/>
        </w:rPr>
        <w:t>151</w:t>
      </w:r>
      <w:r>
        <w:rPr>
          <w:noProof/>
        </w:rPr>
        <w:fldChar w:fldCharType="end"/>
      </w:r>
    </w:p>
    <w:p w14:paraId="7D06294F" w14:textId="77777777" w:rsidR="00D90C68" w:rsidRDefault="00D90C68">
      <w:pPr>
        <w:pStyle w:val="TOC2"/>
        <w:rPr>
          <w:noProof/>
          <w:sz w:val="24"/>
          <w:szCs w:val="24"/>
        </w:rPr>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r>
        <w:rPr>
          <w:noProof/>
        </w:rPr>
        <w:t>152</w:t>
      </w:r>
      <w:r>
        <w:rPr>
          <w:noProof/>
        </w:rPr>
        <w:fldChar w:fldCharType="end"/>
      </w:r>
    </w:p>
    <w:p w14:paraId="706BC245" w14:textId="77777777" w:rsidR="00D90C68" w:rsidRDefault="00D90C68">
      <w:pPr>
        <w:pStyle w:val="TOC2"/>
        <w:rPr>
          <w:noProof/>
          <w:sz w:val="24"/>
          <w:szCs w:val="24"/>
        </w:rPr>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r>
        <w:rPr>
          <w:noProof/>
        </w:rPr>
        <w:t>153</w:t>
      </w:r>
      <w:r>
        <w:rPr>
          <w:noProof/>
        </w:rPr>
        <w:fldChar w:fldCharType="end"/>
      </w:r>
    </w:p>
    <w:p w14:paraId="7108B398" w14:textId="77777777" w:rsidR="00D90C68" w:rsidRDefault="00D90C68">
      <w:pPr>
        <w:pStyle w:val="TOC2"/>
        <w:rPr>
          <w:noProof/>
          <w:sz w:val="24"/>
          <w:szCs w:val="24"/>
        </w:rPr>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r>
        <w:rPr>
          <w:noProof/>
        </w:rPr>
        <w:t>154</w:t>
      </w:r>
      <w:r>
        <w:rPr>
          <w:noProof/>
        </w:rPr>
        <w:fldChar w:fldCharType="end"/>
      </w:r>
    </w:p>
    <w:p w14:paraId="75DEC906" w14:textId="77777777" w:rsidR="00D90C68" w:rsidRDefault="00D90C68">
      <w:pPr>
        <w:pStyle w:val="TOC2"/>
        <w:rPr>
          <w:noProof/>
          <w:sz w:val="24"/>
          <w:szCs w:val="24"/>
        </w:rPr>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r>
        <w:rPr>
          <w:noProof/>
        </w:rPr>
        <w:t>155</w:t>
      </w:r>
      <w:r>
        <w:rPr>
          <w:noProof/>
        </w:rPr>
        <w:fldChar w:fldCharType="end"/>
      </w:r>
    </w:p>
    <w:p w14:paraId="7ED2E04A" w14:textId="77777777" w:rsidR="00D90C68" w:rsidRDefault="00D90C68">
      <w:pPr>
        <w:pStyle w:val="TOC2"/>
        <w:rPr>
          <w:noProof/>
          <w:sz w:val="24"/>
          <w:szCs w:val="24"/>
        </w:rPr>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r>
        <w:rPr>
          <w:noProof/>
        </w:rPr>
        <w:t>156</w:t>
      </w:r>
      <w:r>
        <w:rPr>
          <w:noProof/>
        </w:rPr>
        <w:fldChar w:fldCharType="end"/>
      </w:r>
    </w:p>
    <w:p w14:paraId="7AF3737C" w14:textId="77777777" w:rsidR="00D90C68" w:rsidRDefault="00D90C68">
      <w:pPr>
        <w:pStyle w:val="TOC2"/>
        <w:rPr>
          <w:noProof/>
          <w:sz w:val="24"/>
          <w:szCs w:val="24"/>
        </w:rPr>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r>
        <w:rPr>
          <w:noProof/>
        </w:rPr>
        <w:t>157</w:t>
      </w:r>
      <w:r>
        <w:rPr>
          <w:noProof/>
        </w:rPr>
        <w:fldChar w:fldCharType="end"/>
      </w:r>
    </w:p>
    <w:p w14:paraId="68A25EF2" w14:textId="77777777" w:rsidR="00D90C68" w:rsidRDefault="00D90C68">
      <w:pPr>
        <w:pStyle w:val="TOC2"/>
        <w:rPr>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r>
        <w:rPr>
          <w:noProof/>
        </w:rPr>
        <w:t>158</w:t>
      </w:r>
      <w:r>
        <w:rPr>
          <w:noProof/>
        </w:rPr>
        <w:fldChar w:fldCharType="end"/>
      </w:r>
    </w:p>
    <w:p w14:paraId="38215058" w14:textId="77777777" w:rsidR="00D90C68" w:rsidRDefault="00D90C68">
      <w:pPr>
        <w:pStyle w:val="TOC2"/>
        <w:rPr>
          <w:noProof/>
          <w:sz w:val="24"/>
          <w:szCs w:val="24"/>
        </w:rPr>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r>
        <w:rPr>
          <w:noProof/>
        </w:rPr>
        <w:t>161</w:t>
      </w:r>
      <w:r>
        <w:rPr>
          <w:noProof/>
        </w:rPr>
        <w:fldChar w:fldCharType="end"/>
      </w:r>
    </w:p>
    <w:p w14:paraId="7113FF0E" w14:textId="77777777" w:rsidR="00D90C68" w:rsidRDefault="00D90C68">
      <w:pPr>
        <w:pStyle w:val="TOC2"/>
        <w:rPr>
          <w:noProof/>
          <w:sz w:val="24"/>
          <w:szCs w:val="24"/>
        </w:rPr>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r>
        <w:rPr>
          <w:noProof/>
        </w:rPr>
        <w:t>162</w:t>
      </w:r>
      <w:r>
        <w:rPr>
          <w:noProof/>
        </w:rPr>
        <w:fldChar w:fldCharType="end"/>
      </w:r>
    </w:p>
    <w:p w14:paraId="272CBA0B" w14:textId="77777777" w:rsidR="00D90C68" w:rsidRDefault="00D90C68">
      <w:pPr>
        <w:pStyle w:val="TOC2"/>
        <w:rPr>
          <w:noProof/>
          <w:sz w:val="24"/>
          <w:szCs w:val="24"/>
        </w:rPr>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r>
        <w:rPr>
          <w:noProof/>
        </w:rPr>
        <w:t>164</w:t>
      </w:r>
      <w:r>
        <w:rPr>
          <w:noProof/>
        </w:rPr>
        <w:fldChar w:fldCharType="end"/>
      </w:r>
    </w:p>
    <w:p w14:paraId="79E9F882" w14:textId="77777777" w:rsidR="00D90C68" w:rsidRDefault="00D90C68">
      <w:pPr>
        <w:pStyle w:val="TOC2"/>
        <w:rPr>
          <w:noProof/>
          <w:sz w:val="24"/>
          <w:szCs w:val="24"/>
        </w:rPr>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r>
        <w:rPr>
          <w:noProof/>
        </w:rPr>
        <w:t>165</w:t>
      </w:r>
      <w:r>
        <w:rPr>
          <w:noProof/>
        </w:rPr>
        <w:fldChar w:fldCharType="end"/>
      </w:r>
    </w:p>
    <w:p w14:paraId="1FEF7C21" w14:textId="77777777" w:rsidR="00D90C68" w:rsidRDefault="00D90C68">
      <w:pPr>
        <w:pStyle w:val="TOC2"/>
        <w:rPr>
          <w:noProof/>
          <w:sz w:val="24"/>
          <w:szCs w:val="24"/>
        </w:rPr>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r>
        <w:rPr>
          <w:noProof/>
        </w:rPr>
        <w:t>166</w:t>
      </w:r>
      <w:r>
        <w:rPr>
          <w:noProof/>
        </w:rPr>
        <w:fldChar w:fldCharType="end"/>
      </w:r>
    </w:p>
    <w:p w14:paraId="4179BCDA" w14:textId="77777777" w:rsidR="00D90C68" w:rsidRDefault="00D90C68">
      <w:pPr>
        <w:pStyle w:val="TOC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r>
        <w:rPr>
          <w:noProof/>
        </w:rPr>
        <w:t>168</w:t>
      </w:r>
      <w:r>
        <w:rPr>
          <w:noProof/>
        </w:rPr>
        <w:fldChar w:fldCharType="end"/>
      </w:r>
    </w:p>
    <w:p w14:paraId="764EE03E" w14:textId="77777777" w:rsidR="00D90C68" w:rsidRDefault="00D90C68">
      <w:pPr>
        <w:pStyle w:val="TOC2"/>
        <w:rPr>
          <w:noProof/>
          <w:sz w:val="24"/>
          <w:szCs w:val="24"/>
        </w:rPr>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r>
        <w:rPr>
          <w:noProof/>
        </w:rPr>
        <w:t>168</w:t>
      </w:r>
      <w:r>
        <w:rPr>
          <w:noProof/>
        </w:rPr>
        <w:fldChar w:fldCharType="end"/>
      </w:r>
    </w:p>
    <w:p w14:paraId="4AFD9DB0" w14:textId="77777777" w:rsidR="00D90C68" w:rsidRDefault="00D90C68">
      <w:pPr>
        <w:pStyle w:val="TOC2"/>
        <w:rPr>
          <w:noProof/>
          <w:sz w:val="24"/>
          <w:szCs w:val="24"/>
        </w:rPr>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r>
        <w:rPr>
          <w:noProof/>
        </w:rPr>
        <w:t>168</w:t>
      </w:r>
      <w:r>
        <w:rPr>
          <w:noProof/>
        </w:rPr>
        <w:fldChar w:fldCharType="end"/>
      </w:r>
    </w:p>
    <w:p w14:paraId="7E9749D1" w14:textId="77777777" w:rsidR="00D90C68" w:rsidRDefault="00D90C68">
      <w:pPr>
        <w:pStyle w:val="TOC2"/>
        <w:rPr>
          <w:noProof/>
          <w:sz w:val="24"/>
          <w:szCs w:val="24"/>
        </w:rPr>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r>
        <w:rPr>
          <w:noProof/>
        </w:rPr>
        <w:t>170</w:t>
      </w:r>
      <w:r>
        <w:rPr>
          <w:noProof/>
        </w:rPr>
        <w:fldChar w:fldCharType="end"/>
      </w:r>
    </w:p>
    <w:p w14:paraId="0CF7D1D0" w14:textId="77777777" w:rsidR="00D90C68" w:rsidRDefault="00D90C68">
      <w:pPr>
        <w:pStyle w:val="TOC2"/>
        <w:rPr>
          <w:noProof/>
          <w:sz w:val="24"/>
          <w:szCs w:val="24"/>
        </w:rPr>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r>
        <w:rPr>
          <w:noProof/>
        </w:rPr>
        <w:t>171</w:t>
      </w:r>
      <w:r>
        <w:rPr>
          <w:noProof/>
        </w:rPr>
        <w:fldChar w:fldCharType="end"/>
      </w:r>
    </w:p>
    <w:p w14:paraId="1A38C7D8" w14:textId="77777777" w:rsidR="00D90C68" w:rsidRDefault="00D90C68">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r>
        <w:rPr>
          <w:noProof/>
        </w:rPr>
        <w:t>174</w:t>
      </w:r>
      <w:r>
        <w:rPr>
          <w:noProof/>
        </w:rPr>
        <w:fldChar w:fldCharType="end"/>
      </w:r>
    </w:p>
    <w:p w14:paraId="0F57748D" w14:textId="77777777" w:rsidR="00D90C68" w:rsidRDefault="00D90C68">
      <w:pPr>
        <w:pStyle w:val="TOC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r>
        <w:rPr>
          <w:noProof/>
        </w:rPr>
        <w:t>174</w:t>
      </w:r>
      <w:r>
        <w:rPr>
          <w:noProof/>
        </w:rPr>
        <w:fldChar w:fldCharType="end"/>
      </w:r>
    </w:p>
    <w:p w14:paraId="291EF8DA" w14:textId="77777777" w:rsidR="00D90C68" w:rsidRDefault="00D90C68">
      <w:pPr>
        <w:pStyle w:val="TOC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r>
        <w:rPr>
          <w:noProof/>
        </w:rPr>
        <w:t>174</w:t>
      </w:r>
      <w:r>
        <w:rPr>
          <w:noProof/>
        </w:rPr>
        <w:fldChar w:fldCharType="end"/>
      </w:r>
    </w:p>
    <w:p w14:paraId="243D7C71" w14:textId="77777777" w:rsidR="00D90C68" w:rsidRDefault="00D90C68">
      <w:pPr>
        <w:pStyle w:val="TOC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r>
        <w:rPr>
          <w:noProof/>
        </w:rPr>
        <w:t>176</w:t>
      </w:r>
      <w:r>
        <w:rPr>
          <w:noProof/>
        </w:rPr>
        <w:fldChar w:fldCharType="end"/>
      </w:r>
    </w:p>
    <w:p w14:paraId="65DBCC32" w14:textId="77777777" w:rsidR="00D90C68" w:rsidRDefault="00D90C68">
      <w:pPr>
        <w:pStyle w:val="TOC2"/>
        <w:rPr>
          <w:noProof/>
          <w:sz w:val="24"/>
          <w:szCs w:val="24"/>
        </w:rPr>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r>
        <w:rPr>
          <w:noProof/>
        </w:rPr>
        <w:t>179</w:t>
      </w:r>
      <w:r>
        <w:rPr>
          <w:noProof/>
        </w:rPr>
        <w:fldChar w:fldCharType="end"/>
      </w:r>
    </w:p>
    <w:p w14:paraId="3C358F81" w14:textId="77777777" w:rsidR="00D90C68" w:rsidRDefault="00D90C68">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r>
        <w:rPr>
          <w:noProof/>
        </w:rPr>
        <w:t>182</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4" w:name="_Toc443470358"/>
      <w:bookmarkStart w:id="5" w:name="_Toc450303208"/>
      <w:bookmarkStart w:id="6" w:name="_Toc358896355"/>
      <w:bookmarkStart w:id="7" w:name="_Toc440397600"/>
      <w:bookmarkStart w:id="8" w:name="_Toc490994573"/>
      <w:r>
        <w:lastRenderedPageBreak/>
        <w:t>Foreword</w:t>
      </w:r>
      <w:bookmarkEnd w:id="4"/>
      <w:bookmarkEnd w:id="5"/>
      <w:bookmarkEnd w:id="6"/>
      <w:bookmarkEnd w:id="7"/>
      <w:bookmarkEnd w:id="8"/>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9" w:name="_Toc443470359"/>
      <w:bookmarkStart w:id="10" w:name="_Toc450303209"/>
      <w:r w:rsidRPr="00BD083E">
        <w:br w:type="page"/>
      </w:r>
    </w:p>
    <w:p w14:paraId="6722C79E" w14:textId="77777777" w:rsidR="00A32382" w:rsidRDefault="00A32382" w:rsidP="00A32382">
      <w:pPr>
        <w:pStyle w:val="Heading1"/>
      </w:pPr>
      <w:bookmarkStart w:id="11" w:name="_Toc358896356"/>
      <w:bookmarkStart w:id="12" w:name="_Toc440397601"/>
      <w:bookmarkStart w:id="13" w:name="_Toc490994574"/>
      <w:r>
        <w:lastRenderedPageBreak/>
        <w:t>Introduction</w:t>
      </w:r>
      <w:bookmarkEnd w:id="9"/>
      <w:bookmarkEnd w:id="10"/>
      <w:bookmarkEnd w:id="11"/>
      <w:bookmarkEnd w:id="12"/>
      <w:bookmarkEnd w:id="13"/>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4" w:name="_Toc358896357"/>
      <w:bookmarkStart w:id="15" w:name="_Toc440397602"/>
      <w:bookmarkStart w:id="16" w:name="_Toc490994575"/>
      <w:r w:rsidRPr="00B35625">
        <w:t>1.</w:t>
      </w:r>
      <w:r>
        <w:t xml:space="preserve"> Scope</w:t>
      </w:r>
      <w:bookmarkStart w:id="17" w:name="_Toc443461091"/>
      <w:bookmarkStart w:id="18" w:name="_Toc443470360"/>
      <w:bookmarkStart w:id="19" w:name="_Toc450303210"/>
      <w:bookmarkStart w:id="20" w:name="_Toc192557820"/>
      <w:bookmarkStart w:id="21" w:name="_Toc336348220"/>
      <w:bookmarkEnd w:id="14"/>
      <w:bookmarkEnd w:id="15"/>
      <w:bookmarkEnd w:id="16"/>
    </w:p>
    <w:bookmarkEnd w:id="17"/>
    <w:bookmarkEnd w:id="18"/>
    <w:bookmarkEnd w:id="19"/>
    <w:bookmarkEnd w:id="20"/>
    <w:bookmarkEnd w:id="21"/>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2" w:name="_Toc358896358"/>
      <w:bookmarkStart w:id="23" w:name="_Toc440397603"/>
      <w:bookmarkStart w:id="24" w:name="_Toc490994576"/>
      <w:bookmarkStart w:id="25" w:name="_Toc443461093"/>
      <w:bookmarkStart w:id="26" w:name="_Toc443470362"/>
      <w:bookmarkStart w:id="27" w:name="_Toc450303212"/>
      <w:bookmarkStart w:id="28" w:name="_Toc192557830"/>
      <w:r w:rsidRPr="008731B5">
        <w:t>2.</w:t>
      </w:r>
      <w:r w:rsidR="00142882">
        <w:t xml:space="preserve"> </w:t>
      </w:r>
      <w:r w:rsidRPr="008731B5">
        <w:t xml:space="preserve">Normative </w:t>
      </w:r>
      <w:r w:rsidRPr="00BC4165">
        <w:t>references</w:t>
      </w:r>
      <w:bookmarkEnd w:id="22"/>
      <w:bookmarkEnd w:id="23"/>
      <w:bookmarkEnd w:id="24"/>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29" w:name="_Toc358896359"/>
      <w:bookmarkStart w:id="30" w:name="_Toc440397604"/>
      <w:bookmarkStart w:id="31" w:name="_Toc490994577"/>
      <w:bookmarkStart w:id="32" w:name="_Toc443461094"/>
      <w:bookmarkStart w:id="33" w:name="_Toc443470363"/>
      <w:bookmarkStart w:id="34" w:name="_Toc450303213"/>
      <w:bookmarkStart w:id="35" w:name="_Toc192557831"/>
      <w:bookmarkEnd w:id="25"/>
      <w:bookmarkEnd w:id="26"/>
      <w:bookmarkEnd w:id="27"/>
      <w:bookmarkEnd w:id="28"/>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9"/>
      <w:bookmarkEnd w:id="30"/>
      <w:bookmarkEnd w:id="31"/>
    </w:p>
    <w:p w14:paraId="2B21A9F6" w14:textId="77777777" w:rsidR="00443478" w:rsidRDefault="00A32382">
      <w:pPr>
        <w:pStyle w:val="Heading2"/>
      </w:pPr>
      <w:bookmarkStart w:id="36" w:name="_Toc358896360"/>
      <w:bookmarkStart w:id="37" w:name="_Toc440397605"/>
      <w:bookmarkStart w:id="38" w:name="_Toc490994578"/>
      <w:r w:rsidRPr="008731B5">
        <w:t>3</w:t>
      </w:r>
      <w:r w:rsidR="003C59B1">
        <w:t>.1</w:t>
      </w:r>
      <w:r w:rsidR="00142882">
        <w:t xml:space="preserve"> </w:t>
      </w:r>
      <w:r w:rsidRPr="008731B5">
        <w:t>Terms</w:t>
      </w:r>
      <w:r w:rsidR="00D14B18">
        <w:t xml:space="preserve"> and </w:t>
      </w:r>
      <w:r w:rsidRPr="008731B5">
        <w:t>definitions</w:t>
      </w:r>
      <w:bookmarkEnd w:id="32"/>
      <w:bookmarkEnd w:id="33"/>
      <w:bookmarkEnd w:id="34"/>
      <w:bookmarkEnd w:id="35"/>
      <w:bookmarkEnd w:id="36"/>
      <w:bookmarkEnd w:id="37"/>
      <w:bookmarkEnd w:id="38"/>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39"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39"/>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40"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40"/>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41" w:name="_Toc358896361"/>
      <w:bookmarkStart w:id="42" w:name="_Toc440397606"/>
      <w:bookmarkStart w:id="43" w:name="_Toc490994579"/>
      <w:r>
        <w:t>3.2</w:t>
      </w:r>
      <w:r w:rsidR="00142882">
        <w:t xml:space="preserve"> </w:t>
      </w:r>
      <w:r w:rsidR="00BC1E3E">
        <w:t>Symbols and conventions</w:t>
      </w:r>
      <w:bookmarkEnd w:id="41"/>
      <w:bookmarkEnd w:id="42"/>
      <w:bookmarkEnd w:id="43"/>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4" w:name="_Toc358896362"/>
      <w:bookmarkStart w:id="45" w:name="_Toc440397607"/>
      <w:bookmarkStart w:id="46" w:name="_Toc490994580"/>
      <w:bookmarkStart w:id="47" w:name="_Toc443461095"/>
      <w:bookmarkStart w:id="48" w:name="_Toc443470364"/>
      <w:bookmarkStart w:id="49" w:name="_Toc450303214"/>
      <w:r>
        <w:lastRenderedPageBreak/>
        <w:t>4.</w:t>
      </w:r>
      <w:r w:rsidR="00142882">
        <w:t xml:space="preserve"> </w:t>
      </w:r>
      <w:r>
        <w:t xml:space="preserve">Basic </w:t>
      </w:r>
      <w:r w:rsidR="00BC5FB7">
        <w:t>concepts</w:t>
      </w:r>
      <w:bookmarkEnd w:id="44"/>
      <w:bookmarkEnd w:id="45"/>
      <w:bookmarkEnd w:id="46"/>
    </w:p>
    <w:p w14:paraId="3A3314FB" w14:textId="77777777" w:rsidR="00443478" w:rsidRDefault="00E20BDC">
      <w:pPr>
        <w:pStyle w:val="Heading2"/>
        <w:ind w:left="720" w:hanging="720"/>
      </w:pPr>
      <w:bookmarkStart w:id="50" w:name="_Toc358896363"/>
      <w:bookmarkStart w:id="51" w:name="_Toc440397608"/>
      <w:bookmarkStart w:id="52" w:name="_Toc490994581"/>
      <w:r>
        <w:t>4.1</w:t>
      </w:r>
      <w:r w:rsidR="00142882">
        <w:t xml:space="preserve"> </w:t>
      </w:r>
      <w:r w:rsidR="00945AB6">
        <w:t>Purpose of this Technical Report</w:t>
      </w:r>
      <w:bookmarkEnd w:id="50"/>
      <w:bookmarkEnd w:id="51"/>
      <w:bookmarkEnd w:id="52"/>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53" w:name="_Toc358896364"/>
      <w:bookmarkStart w:id="54" w:name="_Toc440397609"/>
      <w:bookmarkStart w:id="55" w:name="_Toc490994582"/>
      <w:r>
        <w:t>4.</w:t>
      </w:r>
      <w:r w:rsidR="008118BC">
        <w:t>2</w:t>
      </w:r>
      <w:r w:rsidR="00142882">
        <w:t xml:space="preserve"> </w:t>
      </w:r>
      <w:r>
        <w:t xml:space="preserve">Intended </w:t>
      </w:r>
      <w:r w:rsidR="00BC5FB7">
        <w:t>audience</w:t>
      </w:r>
      <w:bookmarkEnd w:id="53"/>
      <w:bookmarkEnd w:id="54"/>
      <w:bookmarkEnd w:id="55"/>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56" w:name="_Toc358896365"/>
      <w:bookmarkStart w:id="57" w:name="_Toc440397610"/>
      <w:bookmarkStart w:id="58" w:name="_Toc490994583"/>
      <w:r>
        <w:lastRenderedPageBreak/>
        <w:t>4.</w:t>
      </w:r>
      <w:r w:rsidR="008118BC">
        <w:t>3</w:t>
      </w:r>
      <w:r w:rsidR="00142882">
        <w:t xml:space="preserve"> </w:t>
      </w:r>
      <w:r>
        <w:t xml:space="preserve">How to </w:t>
      </w:r>
      <w:r w:rsidR="00BC5FB7">
        <w:t>use this document</w:t>
      </w:r>
      <w:bookmarkEnd w:id="56"/>
      <w:bookmarkEnd w:id="57"/>
      <w:bookmarkEnd w:id="58"/>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59" w:author="Stephen Michell" w:date="2018-01-20T11:52:00Z">
        <w:r w:rsidR="00A34B0D">
          <w:rPr>
            <w:rFonts w:eastAsia="Tahoma"/>
          </w:rPr>
          <w:t>-</w:t>
        </w:r>
      </w:ins>
      <w:del w:id="60"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61" w:name="_Toc192557840"/>
      <w:bookmarkStart w:id="62" w:name="_Toc358896366"/>
      <w:bookmarkStart w:id="63" w:name="_Toc440397611"/>
      <w:bookmarkStart w:id="64" w:name="_Toc490994584"/>
      <w:r w:rsidRPr="00A5713F">
        <w:t>5</w:t>
      </w:r>
      <w:bookmarkEnd w:id="47"/>
      <w:bookmarkEnd w:id="48"/>
      <w:bookmarkEnd w:id="49"/>
      <w:r w:rsidR="00142882">
        <w:t xml:space="preserve"> </w:t>
      </w:r>
      <w:r w:rsidRPr="00A5713F">
        <w:t>Vulnerability issues</w:t>
      </w:r>
      <w:bookmarkEnd w:id="61"/>
      <w:bookmarkEnd w:id="62"/>
      <w:bookmarkEnd w:id="63"/>
      <w:r w:rsidR="00C540A7">
        <w:t xml:space="preserve"> </w:t>
      </w:r>
      <w:r w:rsidR="00A44392">
        <w:t>and general avoidance mechanisms</w:t>
      </w:r>
      <w:bookmarkEnd w:id="64"/>
    </w:p>
    <w:p w14:paraId="70542D7E" w14:textId="77777777" w:rsidR="00276586" w:rsidRPr="00A5713F" w:rsidRDefault="00276586" w:rsidP="00276586">
      <w:pPr>
        <w:pStyle w:val="Heading2"/>
      </w:pPr>
      <w:bookmarkStart w:id="65" w:name="_Toc358896367"/>
      <w:bookmarkStart w:id="66" w:name="_Toc440397612"/>
      <w:bookmarkStart w:id="67" w:name="_Toc490994585"/>
      <w:bookmarkStart w:id="68" w:name="_Toc443461096"/>
      <w:bookmarkStart w:id="69" w:name="_Toc443470365"/>
      <w:bookmarkStart w:id="70" w:name="_Toc450303215"/>
      <w:r w:rsidRPr="00A5713F">
        <w:t>5.1</w:t>
      </w:r>
      <w:r w:rsidR="00142882">
        <w:t xml:space="preserve"> </w:t>
      </w:r>
      <w:r w:rsidRPr="00A5713F">
        <w:t>Predictable execution</w:t>
      </w:r>
      <w:bookmarkEnd w:id="65"/>
      <w:bookmarkEnd w:id="66"/>
      <w:bookmarkEnd w:id="67"/>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lastRenderedPageBreak/>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A5C8FA"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7.16 Hard Coded </w:t>
      </w:r>
      <w:hyperlink w:anchor="_7.16_Hard-coded_password" w:history="1">
        <w:r w:rsidR="00A34B0D" w:rsidRPr="00A34B0D">
          <w:rPr>
            <w:rStyle w:val="Hyperlink"/>
            <w:b/>
            <w:i/>
          </w:rPr>
          <w:t>7.16 Hard Coded Passwords</w:t>
        </w:r>
      </w:hyperlink>
      <w:r w:rsidR="00266680">
        <w:rPr>
          <w:b/>
          <w:i/>
          <w:color w:val="0070C0"/>
          <w:u w:val="single"/>
        </w:rPr>
        <w:t xml:space="preserve"> XYP</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71" w:name="_Toc358896368"/>
      <w:bookmarkStart w:id="72" w:name="_Toc440397613"/>
      <w:bookmarkStart w:id="73" w:name="_Toc490994586"/>
      <w:r w:rsidRPr="00A5713F">
        <w:t>5.2</w:t>
      </w:r>
      <w:r w:rsidR="00142882">
        <w:t xml:space="preserve"> </w:t>
      </w:r>
      <w:r w:rsidRPr="00A5713F">
        <w:t>Sources of unpredictability in language specification</w:t>
      </w:r>
      <w:bookmarkEnd w:id="71"/>
      <w:bookmarkEnd w:id="72"/>
      <w:bookmarkEnd w:id="73"/>
    </w:p>
    <w:p w14:paraId="40D90781" w14:textId="77777777" w:rsidR="00276586" w:rsidRPr="00A5713F" w:rsidRDefault="00276586" w:rsidP="0057762A">
      <w:pPr>
        <w:pStyle w:val="Heading2"/>
        <w:spacing w:before="240"/>
      </w:pPr>
      <w:bookmarkStart w:id="74" w:name="_Toc358896369"/>
      <w:bookmarkStart w:id="75" w:name="_Toc440397614"/>
      <w:bookmarkStart w:id="76" w:name="_Toc490994587"/>
      <w:r w:rsidRPr="00A5713F">
        <w:t>5.2.1</w:t>
      </w:r>
      <w:r w:rsidR="00142882">
        <w:t xml:space="preserve"> </w:t>
      </w:r>
      <w:r w:rsidRPr="00A5713F">
        <w:t>Incomplete or evolving specification</w:t>
      </w:r>
      <w:bookmarkEnd w:id="74"/>
      <w:bookmarkEnd w:id="75"/>
      <w:bookmarkEnd w:id="76"/>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77" w:name="_Toc358896370"/>
      <w:bookmarkStart w:id="78" w:name="_Toc440397615"/>
      <w:bookmarkStart w:id="79" w:name="_Toc490994588"/>
      <w:r w:rsidRPr="00A5713F">
        <w:lastRenderedPageBreak/>
        <w:t>5.2.2</w:t>
      </w:r>
      <w:r w:rsidR="00142882">
        <w:t xml:space="preserve"> </w:t>
      </w:r>
      <w:r w:rsidRPr="00A5713F">
        <w:t>Undefined behaviour</w:t>
      </w:r>
      <w:bookmarkEnd w:id="77"/>
      <w:bookmarkEnd w:id="78"/>
      <w:bookmarkEnd w:id="79"/>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80" w:name="_Toc358896371"/>
      <w:bookmarkStart w:id="81" w:name="_Toc440397616"/>
      <w:bookmarkStart w:id="82" w:name="_Toc490994589"/>
      <w:r w:rsidRPr="00A5713F">
        <w:t>5.2.3</w:t>
      </w:r>
      <w:r w:rsidR="00142882">
        <w:t xml:space="preserve"> </w:t>
      </w:r>
      <w:r w:rsidRPr="00A5713F">
        <w:t>Unspecified behaviour</w:t>
      </w:r>
      <w:bookmarkEnd w:id="80"/>
      <w:bookmarkEnd w:id="81"/>
      <w:bookmarkEnd w:id="82"/>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83" w:name="_Toc358896372"/>
      <w:bookmarkStart w:id="84" w:name="_Toc440397617"/>
      <w:bookmarkStart w:id="85" w:name="_Toc490994590"/>
      <w:r w:rsidRPr="00A5713F">
        <w:t>5.2.4</w:t>
      </w:r>
      <w:r w:rsidR="00142882">
        <w:t xml:space="preserve"> </w:t>
      </w:r>
      <w:r w:rsidRPr="00A5713F">
        <w:t>Implementation-defined behaviour</w:t>
      </w:r>
      <w:bookmarkEnd w:id="83"/>
      <w:bookmarkEnd w:id="84"/>
      <w:bookmarkEnd w:id="85"/>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86" w:name="_Toc358896373"/>
      <w:bookmarkStart w:id="87" w:name="_Toc440397618"/>
      <w:bookmarkStart w:id="88" w:name="_Toc490994591"/>
      <w:r w:rsidRPr="00A5713F">
        <w:t>5.2.5</w:t>
      </w:r>
      <w:r w:rsidR="00142882">
        <w:t xml:space="preserve"> </w:t>
      </w:r>
      <w:r w:rsidRPr="00A5713F">
        <w:t>Difficult features</w:t>
      </w:r>
      <w:bookmarkEnd w:id="86"/>
      <w:bookmarkEnd w:id="87"/>
      <w:bookmarkEnd w:id="88"/>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89" w:name="_Toc358896374"/>
      <w:bookmarkStart w:id="90" w:name="_Toc440397619"/>
      <w:bookmarkStart w:id="91" w:name="_Toc490994592"/>
      <w:r w:rsidRPr="00A5713F">
        <w:t>5.2.6</w:t>
      </w:r>
      <w:r w:rsidR="00142882">
        <w:t xml:space="preserve"> </w:t>
      </w:r>
      <w:r w:rsidRPr="00A5713F">
        <w:t>Inadequate language support</w:t>
      </w:r>
      <w:bookmarkEnd w:id="89"/>
      <w:bookmarkEnd w:id="90"/>
      <w:bookmarkEnd w:id="91"/>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92" w:name="_Toc358896375"/>
      <w:bookmarkStart w:id="93" w:name="_Toc440397620"/>
      <w:bookmarkStart w:id="94" w:name="_Toc490994593"/>
      <w:r w:rsidRPr="00A5713F">
        <w:t>5.3</w:t>
      </w:r>
      <w:r w:rsidR="00142882">
        <w:t xml:space="preserve"> </w:t>
      </w:r>
      <w:r w:rsidRPr="00A5713F">
        <w:t>Sources of unpredictability in language usage</w:t>
      </w:r>
      <w:bookmarkEnd w:id="92"/>
      <w:bookmarkEnd w:id="93"/>
      <w:bookmarkEnd w:id="94"/>
    </w:p>
    <w:p w14:paraId="7FB990BB" w14:textId="77777777" w:rsidR="00276586" w:rsidRPr="00A5713F" w:rsidRDefault="00276586" w:rsidP="00650261">
      <w:pPr>
        <w:pStyle w:val="Heading2"/>
      </w:pPr>
      <w:bookmarkStart w:id="95" w:name="_Toc358896376"/>
      <w:bookmarkStart w:id="96" w:name="_Toc440397621"/>
      <w:bookmarkStart w:id="97" w:name="_Toc490994594"/>
      <w:r w:rsidRPr="00A5713F">
        <w:t>5.3.1</w:t>
      </w:r>
      <w:r w:rsidR="00142882">
        <w:t xml:space="preserve"> </w:t>
      </w:r>
      <w:r w:rsidRPr="00A5713F">
        <w:t>Porting and interoperation</w:t>
      </w:r>
      <w:bookmarkEnd w:id="95"/>
      <w:bookmarkEnd w:id="96"/>
      <w:bookmarkEnd w:id="97"/>
    </w:p>
    <w:p w14:paraId="0CF249C7" w14:textId="0534417A"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Pr="00A5713F">
        <w:t>Changes result from different choices for unspecified and implementation-defined behaviour, differences in library function, and differences in underlying hardware and operating system support.</w:t>
      </w:r>
      <w:r w:rsidR="00CF033F">
        <w:t xml:space="preserve"> </w:t>
      </w:r>
      <w:r w:rsidRPr="00A5713F">
        <w:t xml:space="preserve">The problem is far </w:t>
      </w:r>
      <w:r w:rsidRPr="00A5713F">
        <w:lastRenderedPageBreak/>
        <w:t>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8" w:name="_Toc358896377"/>
      <w:bookmarkStart w:id="99" w:name="_Toc440397622"/>
      <w:bookmarkStart w:id="100" w:name="_Toc490994595"/>
      <w:r w:rsidRPr="00A5713F">
        <w:t>5.3.2</w:t>
      </w:r>
      <w:r w:rsidR="00142882">
        <w:t xml:space="preserve"> </w:t>
      </w:r>
      <w:r w:rsidRPr="00A5713F">
        <w:t>Compiler selection and usage</w:t>
      </w:r>
      <w:bookmarkEnd w:id="98"/>
      <w:bookmarkEnd w:id="99"/>
      <w:bookmarkEnd w:id="100"/>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101" w:name="_Toc440397623"/>
      <w:bookmarkStart w:id="102" w:name="_Toc490994596"/>
      <w:r>
        <w:t>5.4 Top avoidance mechanisms</w:t>
      </w:r>
      <w:bookmarkEnd w:id="101"/>
      <w:bookmarkEnd w:id="102"/>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w:t>
            </w:r>
            <w:r w:rsidRPr="00447BD1">
              <w:rPr>
                <w:rFonts w:eastAsia="Times New Roman"/>
                <w:sz w:val="20"/>
                <w:szCs w:val="20"/>
                <w:lang w:val="en-GB"/>
              </w:rPr>
              <w:lastRenderedPageBreak/>
              <w:t xml:space="preserve">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lastRenderedPageBreak/>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103" w:name="_Toc192557848"/>
      <w:bookmarkStart w:id="104" w:name="_Toc358896378"/>
      <w:bookmarkStart w:id="105" w:name="_Toc440397624"/>
      <w:bookmarkStart w:id="106" w:name="_Toc490994597"/>
      <w:bookmarkEnd w:id="68"/>
      <w:bookmarkEnd w:id="69"/>
      <w:bookmarkEnd w:id="70"/>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103"/>
      <w:bookmarkEnd w:id="104"/>
      <w:bookmarkEnd w:id="105"/>
      <w:bookmarkEnd w:id="106"/>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07" w:name="_Toc440397625"/>
      <w:bookmarkStart w:id="108" w:name="_Toc490994598"/>
      <w:r>
        <w:t>6.1</w:t>
      </w:r>
      <w:r w:rsidR="006E4376">
        <w:t xml:space="preserve"> </w:t>
      </w:r>
      <w:r>
        <w:t>General</w:t>
      </w:r>
      <w:bookmarkEnd w:id="107"/>
      <w:bookmarkEnd w:id="108"/>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09" w:name="_Toc358896380"/>
      <w:bookmarkStart w:id="110" w:name="_Toc192557849"/>
    </w:p>
    <w:bookmarkEnd w:id="109"/>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111" w:name="_Ref313956872"/>
      <w:bookmarkStart w:id="112" w:name="_Toc358896381"/>
      <w:bookmarkStart w:id="113" w:name="_Toc440397626"/>
      <w:bookmarkStart w:id="114" w:name="_Toc490994599"/>
      <w:r>
        <w:lastRenderedPageBreak/>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r w:rsidR="00B83D23">
        <w:instrText>[IHN]</w:instrText>
      </w:r>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11"/>
      <w:bookmarkEnd w:id="112"/>
      <w:bookmarkEnd w:id="113"/>
      <w:bookmarkEnd w:id="114"/>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 xml:space="preserve">—two variables have the same type if they have identical </w:t>
      </w:r>
      <w:r w:rsidR="00A32382">
        <w:lastRenderedPageBreak/>
        <w:t>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lastRenderedPageBreak/>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785B76" w:rsidRDefault="002B4D18" w:rsidP="000D69D3">
      <w:pPr>
        <w:numPr>
          <w:ilvl w:val="0"/>
          <w:numId w:val="38"/>
        </w:numPr>
        <w:rPr>
          <w:iCs/>
        </w:rPr>
      </w:pPr>
      <w:r>
        <w:rPr>
          <w:i/>
          <w:iCs/>
        </w:rPr>
        <w:t>Create types that more accurately model the problem domain, with corresponding safe operations and conversions in lieu of using primitive types.</w:t>
      </w:r>
      <w:r w:rsidR="004C6A89">
        <w:rPr>
          <w:i/>
          <w:iCs/>
        </w:rPr>
        <w:t xml:space="preserve">  (from Mtg 51 with WG 21 SG 12) (Need more discussion in subclause 1 or 3 to support this)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15" w:name="_Ref313957212"/>
      <w:bookmarkStart w:id="116" w:name="_Toc358896382"/>
      <w:bookmarkStart w:id="117" w:name="_Toc440397627"/>
      <w:bookmarkStart w:id="118" w:name="_Toc490994600"/>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15"/>
      <w:bookmarkEnd w:id="116"/>
      <w:bookmarkEnd w:id="117"/>
      <w:bookmarkEnd w:id="118"/>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lastRenderedPageBreak/>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lastRenderedPageBreak/>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19" w:name="_Ref313957086"/>
      <w:bookmarkStart w:id="120" w:name="_Ref313984470"/>
      <w:bookmarkStart w:id="121" w:name="_Ref313984492"/>
      <w:bookmarkStart w:id="122" w:name="_Ref313984499"/>
      <w:bookmarkStart w:id="123" w:name="_Toc358896383"/>
      <w:bookmarkStart w:id="124" w:name="_Toc440397628"/>
      <w:bookmarkStart w:id="125" w:name="_Toc490994601"/>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19"/>
      <w:bookmarkEnd w:id="120"/>
      <w:bookmarkEnd w:id="121"/>
      <w:bookmarkEnd w:id="122"/>
      <w:bookmarkEnd w:id="123"/>
      <w:bookmarkEnd w:id="124"/>
      <w:bookmarkEnd w:id="125"/>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lastRenderedPageBreak/>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lastRenderedPageBreak/>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lastRenderedPageBreak/>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26" w:name="_Ref313906129"/>
      <w:bookmarkStart w:id="127" w:name="_Ref313906133"/>
      <w:bookmarkStart w:id="128" w:name="_Ref313948292"/>
      <w:bookmarkStart w:id="129" w:name="_Toc358896384"/>
      <w:bookmarkStart w:id="130" w:name="_Toc440397629"/>
      <w:bookmarkStart w:id="131" w:name="_Toc490994602"/>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26"/>
      <w:bookmarkEnd w:id="127"/>
      <w:bookmarkEnd w:id="128"/>
      <w:bookmarkEnd w:id="129"/>
      <w:bookmarkEnd w:id="130"/>
      <w:bookmarkEnd w:id="131"/>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lastRenderedPageBreak/>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Heading2"/>
      </w:pPr>
      <w:bookmarkStart w:id="132" w:name="_Ref313948858"/>
      <w:bookmarkStart w:id="133" w:name="_Toc358896385"/>
      <w:bookmarkStart w:id="134" w:name="_Toc440397630"/>
      <w:bookmarkStart w:id="135"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110"/>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r w:rsidR="00A32382">
        <w:t>]</w:t>
      </w:r>
      <w:bookmarkEnd w:id="132"/>
      <w:bookmarkEnd w:id="133"/>
      <w:bookmarkEnd w:id="134"/>
      <w:bookmarkEnd w:id="135"/>
    </w:p>
    <w:p w14:paraId="3DEC4C69" w14:textId="4C70363C" w:rsidR="00A32382" w:rsidRPr="00B05D88" w:rsidRDefault="000A1BDB" w:rsidP="00A32382">
      <w:pPr>
        <w:pStyle w:val="Heading3"/>
      </w:pPr>
      <w:bookmarkStart w:id="136"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36"/>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gramStart"/>
      <w:r w:rsidRPr="00B21E5A">
        <w:rPr>
          <w:rFonts w:ascii="Courier New" w:hAnsi="Courier New" w:cs="Courier New"/>
          <w:bCs/>
        </w:rPr>
        <w:t>aVar :</w:t>
      </w:r>
      <w:proofErr w:type="gramEnd"/>
      <w:r w:rsidRPr="00B21E5A">
        <w:rPr>
          <w:rFonts w:ascii="Courier New" w:hAnsi="Courier New" w:cs="Courier New"/>
          <w:bCs/>
        </w:rPr>
        <w:t>=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15D01307" w:rsidR="00682432" w:rsidRPr="00B23745" w:rsidRDefault="00682432" w:rsidP="00A32382">
      <w:r w:rsidRPr="0014559C">
        <w:t xml:space="preserve">See also </w:t>
      </w:r>
      <w:r w:rsidR="001C5E80" w:rsidRPr="0048662C">
        <w:fldChar w:fldCharType="begin"/>
      </w:r>
      <w:r w:rsidR="001C5E80" w:rsidRPr="00756644">
        <w:instrText xml:space="preserve"> REF BKK \h </w:instrText>
      </w:r>
      <w:r w:rsidR="001C5E80" w:rsidRPr="0048662C">
        <w:fldChar w:fldCharType="separate"/>
      </w:r>
      <w:r w:rsidR="00902691" w:rsidRPr="007C4B87">
        <w:rPr>
          <w:rFonts w:cs="Times New Roman"/>
        </w:rPr>
        <w:t xml:space="preserve">6.44 </w:t>
      </w:r>
      <w:r w:rsidR="00902691">
        <w:t xml:space="preserve">Polymorphic variables </w:t>
      </w:r>
      <w:r w:rsidR="00902691">
        <w:fldChar w:fldCharType="begin"/>
      </w:r>
      <w:r w:rsidR="00902691">
        <w:instrText xml:space="preserve"> XE "</w:instrText>
      </w:r>
      <w:r w:rsidR="00902691" w:rsidRPr="00B53360">
        <w:instrText>Lan</w:instrText>
      </w:r>
      <w:r w:rsidR="00902691">
        <w:instrText>guage v</w:instrText>
      </w:r>
      <w:r w:rsidR="00902691" w:rsidRPr="00B53360">
        <w:instrText>ulnerabilities:</w:instrText>
      </w:r>
      <w:r w:rsidR="00902691">
        <w:instrText xml:space="preserve"> Polymorphic variables [BKK]" </w:instrText>
      </w:r>
      <w:r w:rsidR="00902691">
        <w:fldChar w:fldCharType="end"/>
      </w:r>
      <w:r w:rsidR="00902691">
        <w:t xml:space="preserve"> [BKK</w:t>
      </w:r>
      <w:r w:rsidR="00902691">
        <w:fldChar w:fldCharType="begin"/>
      </w:r>
      <w:r w:rsidR="00902691">
        <w:instrText xml:space="preserve"> XE "BKK – Polymorphic variables" </w:instrText>
      </w:r>
      <w:r w:rsidR="00902691">
        <w:fldChar w:fldCharType="end"/>
      </w:r>
      <w:r w:rsidR="00902691" w:rsidRPr="00D80A85">
        <w:t>]</w:t>
      </w:r>
      <w:r w:rsidR="007C4B87">
        <w:t xml:space="preserve"> </w:t>
      </w:r>
      <w:r w:rsidR="001C5E80" w:rsidRPr="0048662C">
        <w:fldChar w:fldCharType="end"/>
      </w:r>
      <w:r>
        <w:t>for up</w:t>
      </w:r>
      <w:r w:rsidR="001E7D0B">
        <w:t>-</w:t>
      </w:r>
      <w:r>
        <w:t>casting errors.</w:t>
      </w:r>
    </w:p>
    <w:p w14:paraId="7C176C49" w14:textId="0B5AB487" w:rsidR="00A32382" w:rsidRPr="00B05D88" w:rsidRDefault="000A1BDB" w:rsidP="00A32382">
      <w:pPr>
        <w:pStyle w:val="Heading3"/>
      </w:pPr>
      <w:bookmarkStart w:id="137" w:name="_Toc192557852"/>
      <w:r>
        <w:t>6.</w:t>
      </w:r>
      <w:r w:rsidR="006D2B9D">
        <w:t>6</w:t>
      </w:r>
      <w:r w:rsidR="00A32382" w:rsidRPr="00B05D88">
        <w:t>.2</w:t>
      </w:r>
      <w:r w:rsidR="00142882">
        <w:t xml:space="preserve"> </w:t>
      </w:r>
      <w:r w:rsidR="00A32382" w:rsidRPr="00B05D88">
        <w:t>Cross reference</w:t>
      </w:r>
      <w:bookmarkEnd w:id="137"/>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38" w:name="_Toc192557854"/>
      <w:r>
        <w:t>6.</w:t>
      </w:r>
      <w:r w:rsidR="006D2B9D">
        <w:t>6</w:t>
      </w:r>
      <w:r w:rsidR="00A32382" w:rsidRPr="00B05D88">
        <w:t>.3</w:t>
      </w:r>
      <w:r w:rsidR="00142882">
        <w:t xml:space="preserve"> </w:t>
      </w:r>
      <w:r w:rsidR="00A32382" w:rsidRPr="00B05D88">
        <w:t>Mechanism of failure</w:t>
      </w:r>
      <w:bookmarkEnd w:id="138"/>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lastRenderedPageBreak/>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139" w:name="_Toc192557855"/>
      <w:r>
        <w:t>6.</w:t>
      </w:r>
      <w:r w:rsidR="006D2B9D">
        <w:t>6</w:t>
      </w:r>
      <w:r w:rsidR="00A32382" w:rsidRPr="00B05D88">
        <w:t>.4</w:t>
      </w:r>
      <w:bookmarkEnd w:id="139"/>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40"/>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r w:rsidR="0044469D">
        <w:rPr>
          <w:rFonts w:asciiTheme="minorHAnsi" w:hAnsiTheme="minorHAnsi"/>
          <w:sz w:val="22"/>
          <w:szCs w:val="22"/>
        </w:rPr>
        <w:t>u</w:t>
      </w:r>
      <w:r w:rsidR="00BB2F88" w:rsidRPr="007C4B87">
        <w:rPr>
          <w:rFonts w:asciiTheme="minorHAnsi" w:hAnsiTheme="minorHAnsi"/>
          <w:sz w:val="22"/>
          <w:szCs w:val="22"/>
        </w:rPr>
        <w:t>pcasts and downcasts</w:t>
      </w:r>
      <w:commentRangeEnd w:id="140"/>
      <w:r w:rsidR="007C4B87">
        <w:rPr>
          <w:rStyle w:val="CommentReference"/>
          <w:rFonts w:asciiTheme="minorHAnsi" w:hAnsiTheme="minorHAnsi" w:cstheme="minorBidi"/>
        </w:rPr>
        <w:commentReference w:id="140"/>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41" w:name="_Toc174091390"/>
      <w:bookmarkStart w:id="142" w:name="_Toc192557856"/>
      <w:r>
        <w:t>6.</w:t>
      </w:r>
      <w:r w:rsidR="006D2B9D">
        <w:t>6</w:t>
      </w:r>
      <w:r w:rsidR="00A32382" w:rsidRPr="00B05D88">
        <w:t>.5</w:t>
      </w:r>
      <w:r w:rsidR="00142882">
        <w:t xml:space="preserve"> </w:t>
      </w:r>
      <w:r w:rsidR="00A32382" w:rsidRPr="00B05D88">
        <w:t>Avoiding the vulnerability or mitigating its effects</w:t>
      </w:r>
      <w:bookmarkEnd w:id="141"/>
      <w:bookmarkEnd w:id="142"/>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143" w:name="_Toc192557857"/>
      <w:r>
        <w:lastRenderedPageBreak/>
        <w:t>6.</w:t>
      </w:r>
      <w:r w:rsidR="006D2B9D">
        <w:t>6</w:t>
      </w:r>
      <w:r w:rsidRPr="00B05D88">
        <w:t>.6</w:t>
      </w:r>
      <w:r w:rsidR="00142882">
        <w:t xml:space="preserve"> </w:t>
      </w:r>
      <w:bookmarkEnd w:id="14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44" w:name="_Ref313948619"/>
      <w:bookmarkStart w:id="145" w:name="_Toc358896386"/>
      <w:bookmarkStart w:id="146" w:name="_Toc440397631"/>
      <w:bookmarkStart w:id="147" w:name="_Toc490994604"/>
      <w:bookmarkStart w:id="148"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[CJM]"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44"/>
      <w:bookmarkEnd w:id="145"/>
      <w:bookmarkEnd w:id="146"/>
      <w:bookmarkEnd w:id="147"/>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lastRenderedPageBreak/>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149" w:name="_Ref313948896"/>
      <w:bookmarkStart w:id="150" w:name="_Toc358896387"/>
      <w:bookmarkStart w:id="151" w:name="_Toc440397632"/>
      <w:bookmarkStart w:id="152"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49"/>
      <w:bookmarkEnd w:id="150"/>
      <w:bookmarkEnd w:id="151"/>
      <w:bookmarkEnd w:id="152"/>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lastRenderedPageBreak/>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 xml:space="preserve">This recommendation simply converts an indexing underflow to an indexing overflow because the value of the variable will wrap to a large positive value </w:t>
      </w:r>
      <w:r w:rsidRPr="00466D60">
        <w:lastRenderedPageBreak/>
        <w:t>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53" w:name="_Ref313957370"/>
      <w:bookmarkStart w:id="154" w:name="_Toc358896388"/>
      <w:bookmarkStart w:id="155" w:name="_Toc440397633"/>
      <w:bookmarkStart w:id="156" w:name="_Toc490994606"/>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53"/>
      <w:bookmarkEnd w:id="154"/>
      <w:bookmarkEnd w:id="155"/>
      <w:bookmarkEnd w:id="156"/>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w:t>
      </w:r>
      <w:r w:rsidRPr="00AC54D3">
        <w:rPr>
          <w:rFonts w:cs="ArialMT"/>
        </w:rPr>
        <w:lastRenderedPageBreak/>
        <w:t>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lastRenderedPageBreak/>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57" w:name="_Ref313957363"/>
      <w:bookmarkStart w:id="158" w:name="_Toc358896389"/>
      <w:bookmarkStart w:id="159" w:name="_Toc440397634"/>
      <w:bookmarkStart w:id="160"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57"/>
      <w:bookmarkEnd w:id="158"/>
      <w:bookmarkEnd w:id="159"/>
      <w:bookmarkEnd w:id="160"/>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55A16FE2" w14:textId="0C51EE34" w:rsidR="00A32382" w:rsidRDefault="000A1BDB" w:rsidP="00A32382">
      <w:pPr>
        <w:pStyle w:val="Heading3"/>
        <w:rPr>
          <w:ins w:id="161" w:author="Stephen Michell" w:date="2018-01-22T15:11:00Z"/>
        </w:rPr>
      </w:pPr>
      <w:r>
        <w:t>6.</w:t>
      </w:r>
      <w:r w:rsidR="00292CD8">
        <w:t>1</w:t>
      </w:r>
      <w:r w:rsidR="006D2B9D">
        <w:t>0</w:t>
      </w:r>
      <w:r w:rsidR="00A32382" w:rsidRPr="00CA45BD">
        <w:t>.3</w:t>
      </w:r>
      <w:r w:rsidR="00142882">
        <w:t xml:space="preserve"> </w:t>
      </w:r>
      <w:r w:rsidR="00A32382" w:rsidRPr="00CA45BD">
        <w:t>Mechanism of failure</w:t>
      </w:r>
    </w:p>
    <w:p w14:paraId="6D144F20" w14:textId="77777777" w:rsidR="00B129F3" w:rsidRDefault="00B129F3" w:rsidP="00B129F3">
      <w:pPr>
        <w:rPr>
          <w:ins w:id="162" w:author="Stephen Michell" w:date="2018-01-22T15:11:00Z"/>
        </w:rPr>
        <w:pPrChange w:id="163" w:author="Stephen Michell" w:date="2018-01-22T15:11:00Z">
          <w:pPr>
            <w:pStyle w:val="Heading3"/>
          </w:pPr>
        </w:pPrChange>
      </w:pPr>
    </w:p>
    <w:p w14:paraId="3F2C5ED5" w14:textId="243EF3E9" w:rsidR="00B129F3" w:rsidRPr="00B129F3" w:rsidRDefault="00B129F3" w:rsidP="00B129F3">
      <w:pPr>
        <w:pPrChange w:id="164" w:author="Stephen Michell" w:date="2018-01-22T15:11:00Z">
          <w:pPr>
            <w:pStyle w:val="Heading3"/>
          </w:pPr>
        </w:pPrChange>
      </w:pPr>
      <w:ins w:id="165" w:author="Stephen Michell" w:date="2018-01-22T15:11:00Z">
        <w:r>
          <w:t>We need to include opverlapped structures or slices.</w:t>
        </w:r>
      </w:ins>
      <w:bookmarkStart w:id="166" w:name="_GoBack"/>
      <w:bookmarkEnd w:id="166"/>
    </w:p>
    <w:p w14:paraId="2D4E1907" w14:textId="5E2682A6" w:rsidR="00A32382" w:rsidRDefault="00A32382" w:rsidP="00A32382">
      <w:r>
        <w:t xml:space="preserve">Many languages and some </w:t>
      </w:r>
      <w:proofErr w:type="gramStart"/>
      <w:r>
        <w:t>third party</w:t>
      </w:r>
      <w:proofErr w:type="gramEnd"/>
      <w:r>
        <w:t xml:space="preserve">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D02D9CC"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1E6F49">
        <w:rPr>
          <w:i/>
          <w:color w:val="0070C0"/>
          <w:u w:val="single"/>
        </w:rPr>
        <w:t>6.9 Unchecked array i</w:t>
      </w:r>
      <w:r w:rsidR="001E6F49" w:rsidRPr="001E6F49">
        <w:rPr>
          <w:i/>
          <w:color w:val="0070C0"/>
          <w:u w:val="single"/>
        </w:rPr>
        <w:t>ndexing [XYZ</w:t>
      </w:r>
      <w:r w:rsidR="00902691" w:rsidRPr="001E6F49">
        <w:rPr>
          <w:i/>
          <w:color w:val="0070C0"/>
          <w:u w:val="single"/>
        </w:rPr>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734723F3"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6.9 Unchecked array indexing </w:t>
      </w:r>
      <w:r w:rsidR="00902691" w:rsidRPr="00B72322">
        <w:rPr>
          <w:i/>
          <w:color w:val="0070C0"/>
          <w:u w:val="single"/>
        </w:rPr>
        <w:fldChar w:fldCharType="begin"/>
      </w:r>
      <w:r w:rsidR="00902691" w:rsidRPr="00B72322">
        <w:rPr>
          <w:i/>
          <w:color w:val="0070C0"/>
          <w:u w:val="single"/>
        </w:rPr>
        <w:instrText xml:space="preserve"> XE "Language vulnerabilities: Unchecked array indexing [XYZ]" </w:instrText>
      </w:r>
      <w:r w:rsidR="00902691" w:rsidRPr="00B72322">
        <w:rPr>
          <w:i/>
          <w:color w:val="0070C0"/>
          <w:u w:val="single"/>
        </w:rPr>
        <w:fldChar w:fldCharType="end"/>
      </w:r>
      <w:r w:rsidR="00902691" w:rsidRPr="00B72322">
        <w:rPr>
          <w:i/>
          <w:color w:val="0070C0"/>
          <w:u w:val="single"/>
        </w:rPr>
        <w:t xml:space="preserve"> [XYZ</w:t>
      </w:r>
      <w:r w:rsidR="00902691" w:rsidRPr="00B72322">
        <w:rPr>
          <w:i/>
          <w:color w:val="0070C0"/>
          <w:u w:val="single"/>
        </w:rPr>
        <w:fldChar w:fldCharType="begin"/>
      </w:r>
      <w:r w:rsidR="00902691" w:rsidRPr="00B72322">
        <w:rPr>
          <w:i/>
          <w:color w:val="0070C0"/>
          <w:u w:val="single"/>
        </w:rPr>
        <w:instrText xml:space="preserve"> XE "XYZ – Unchecked array indexing"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lastRenderedPageBreak/>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167" w:name="_Ref336414790"/>
      <w:r>
        <w:t>6.</w:t>
      </w:r>
      <w:r w:rsidR="00B53106">
        <w:t>1</w:t>
      </w:r>
      <w:r w:rsidR="006D2B9D">
        <w:t>0</w:t>
      </w:r>
      <w:r>
        <w:t>.6</w:t>
      </w:r>
      <w:r w:rsidR="00142882">
        <w:t xml:space="preserve"> </w:t>
      </w:r>
      <w:bookmarkEnd w:id="167"/>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Heading2"/>
      </w:pPr>
      <w:bookmarkStart w:id="168" w:name="_6.11_Pointer_type"/>
      <w:bookmarkStart w:id="169" w:name="_6.11_Pointer_type_1"/>
      <w:bookmarkStart w:id="170" w:name="_Ref313948959"/>
      <w:bookmarkStart w:id="171" w:name="_Toc358896390"/>
      <w:bookmarkStart w:id="172" w:name="_Toc440397635"/>
      <w:bookmarkStart w:id="173" w:name="_Toc490994608"/>
      <w:bookmarkEnd w:id="168"/>
      <w:bookmarkEnd w:id="169"/>
      <w:r>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[HFC</w:t>
      </w:r>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r>
        <w:t>]</w:t>
      </w:r>
      <w:bookmarkEnd w:id="170"/>
      <w:bookmarkEnd w:id="171"/>
      <w:bookmarkEnd w:id="172"/>
      <w:bookmarkEnd w:id="173"/>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 xml:space="preserve">Modification of code elements </w:t>
      </w:r>
      <w:r w:rsidRPr="005206AA">
        <w:lastRenderedPageBreak/>
        <w:t>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Heading2"/>
      </w:pPr>
      <w:bookmarkStart w:id="174" w:name="_Ref313957150"/>
      <w:bookmarkStart w:id="175" w:name="_Toc358896391"/>
      <w:bookmarkStart w:id="176" w:name="_Toc440397636"/>
      <w:bookmarkStart w:id="177" w:name="_Toc490994609"/>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r w:rsidRPr="00B05D88">
        <w:t>]</w:t>
      </w:r>
      <w:bookmarkEnd w:id="174"/>
      <w:bookmarkEnd w:id="175"/>
      <w:bookmarkEnd w:id="176"/>
      <w:bookmarkEnd w:id="177"/>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lastRenderedPageBreak/>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Heading2"/>
      </w:pPr>
      <w:bookmarkStart w:id="178" w:name="_Ref313957324"/>
      <w:bookmarkStart w:id="179" w:name="_Toc358896392"/>
      <w:bookmarkStart w:id="180" w:name="_Toc440397637"/>
      <w:bookmarkStart w:id="181" w:name="_Toc490994610"/>
      <w:r>
        <w:t>6.</w:t>
      </w:r>
      <w:r w:rsidR="00B53106">
        <w:t>1</w:t>
      </w:r>
      <w:r w:rsidR="006D2B9D">
        <w:t>3</w:t>
      </w:r>
      <w:r w:rsidR="00142882">
        <w:t xml:space="preserve"> </w:t>
      </w:r>
      <w:r w:rsidRPr="00DC0330">
        <w:t xml:space="preserve">Null </w:t>
      </w:r>
      <w:r w:rsidR="008B42EB">
        <w:t>p</w:t>
      </w:r>
      <w:r w:rsidRPr="00DC0330">
        <w:t xml:space="preserve">ointer </w:t>
      </w:r>
      <w:bookmarkEnd w:id="148"/>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r w:rsidRPr="00DC0330">
        <w:t>]</w:t>
      </w:r>
      <w:bookmarkEnd w:id="178"/>
      <w:bookmarkEnd w:id="179"/>
      <w:bookmarkEnd w:id="180"/>
      <w:bookmarkEnd w:id="181"/>
      <w:r w:rsidR="00A61133" w:rsidRPr="00A61133">
        <w:t xml:space="preserve"> </w:t>
      </w:r>
    </w:p>
    <w:p w14:paraId="61259960" w14:textId="7F246852" w:rsidR="00C63270" w:rsidRDefault="00A32382">
      <w:pPr>
        <w:pStyle w:val="Heading3"/>
      </w:pPr>
      <w:bookmarkStart w:id="182"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82"/>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83" w:name="_Toc192557872"/>
      <w:r>
        <w:t>6.</w:t>
      </w:r>
      <w:r w:rsidR="00B53106">
        <w:t>1</w:t>
      </w:r>
      <w:r w:rsidR="006D2B9D">
        <w:t>3</w:t>
      </w:r>
      <w:r w:rsidRPr="00DC0330">
        <w:t>.2</w:t>
      </w:r>
      <w:r w:rsidR="00142882">
        <w:t xml:space="preserve"> </w:t>
      </w:r>
      <w:r w:rsidRPr="00DC0330">
        <w:t>Cross reference</w:t>
      </w:r>
      <w:bookmarkEnd w:id="183"/>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84" w:name="_Toc192557874"/>
      <w:r>
        <w:t>6.</w:t>
      </w:r>
      <w:r w:rsidR="00B53106">
        <w:t>1</w:t>
      </w:r>
      <w:r w:rsidR="006D2B9D">
        <w:t>3</w:t>
      </w:r>
      <w:r w:rsidRPr="00DC0330">
        <w:t>.3</w:t>
      </w:r>
      <w:r w:rsidR="00142882">
        <w:t xml:space="preserve"> </w:t>
      </w:r>
      <w:r w:rsidRPr="00DC0330">
        <w:t>Mechanism of failure</w:t>
      </w:r>
      <w:bookmarkEnd w:id="184"/>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85" w:name="_Toc192557875"/>
      <w:r>
        <w:t>6.</w:t>
      </w:r>
      <w:r w:rsidR="00B53106">
        <w:t>1</w:t>
      </w:r>
      <w:r w:rsidR="006D2B9D">
        <w:t>3</w:t>
      </w:r>
      <w:r w:rsidRPr="00DC0330">
        <w:t>.4</w:t>
      </w:r>
      <w:bookmarkEnd w:id="185"/>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86" w:name="_Toc192557876"/>
      <w:r>
        <w:lastRenderedPageBreak/>
        <w:t>6.</w:t>
      </w:r>
      <w:r w:rsidR="00B53106">
        <w:t>1</w:t>
      </w:r>
      <w:r w:rsidR="006D2B9D">
        <w:t>3</w:t>
      </w:r>
      <w:r w:rsidRPr="00DC0330">
        <w:t>.5</w:t>
      </w:r>
      <w:r w:rsidR="00142882">
        <w:t xml:space="preserve"> </w:t>
      </w:r>
      <w:r w:rsidRPr="00DC0330">
        <w:t>Avoiding the vulnerability or mitigating its effects</w:t>
      </w:r>
      <w:bookmarkEnd w:id="186"/>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87" w:name="_Toc192557877"/>
      <w:r>
        <w:t>6.</w:t>
      </w:r>
      <w:r w:rsidR="00B53106">
        <w:t>1</w:t>
      </w:r>
      <w:r w:rsidR="006D2B9D">
        <w:t>3</w:t>
      </w:r>
      <w:r>
        <w:t>.6</w:t>
      </w:r>
      <w:r w:rsidR="00142882">
        <w:t xml:space="preserve"> </w:t>
      </w:r>
      <w:bookmarkEnd w:id="187"/>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Heading2"/>
      </w:pPr>
      <w:bookmarkStart w:id="188" w:name="_Toc192557879"/>
      <w:bookmarkStart w:id="189" w:name="_Ref313957330"/>
      <w:bookmarkStart w:id="190" w:name="_Toc358896393"/>
      <w:bookmarkStart w:id="191" w:name="_Toc440397638"/>
      <w:bookmarkStart w:id="192" w:name="_Toc490994611"/>
      <w:r>
        <w:t>6.</w:t>
      </w:r>
      <w:r w:rsidR="00B53106">
        <w:t>1</w:t>
      </w:r>
      <w:r w:rsidR="006D2B9D">
        <w:t>4</w:t>
      </w:r>
      <w:r w:rsidR="00142882">
        <w:t xml:space="preserve"> </w:t>
      </w:r>
      <w:r>
        <w:t xml:space="preserve">Dangling </w:t>
      </w:r>
      <w:r w:rsidR="008B42EB">
        <w:t xml:space="preserve">reference </w:t>
      </w:r>
      <w:r>
        <w:t xml:space="preserve">to </w:t>
      </w:r>
      <w:bookmarkEnd w:id="188"/>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r w:rsidRPr="008E1E64">
        <w:t>]</w:t>
      </w:r>
      <w:bookmarkEnd w:id="189"/>
      <w:bookmarkEnd w:id="190"/>
      <w:bookmarkEnd w:id="191"/>
      <w:bookmarkEnd w:id="192"/>
      <w:r w:rsidR="00A61133" w:rsidRPr="00A61133">
        <w:t xml:space="preserve"> </w:t>
      </w:r>
    </w:p>
    <w:p w14:paraId="5553D06A" w14:textId="0BDF0A5A" w:rsidR="00443478" w:rsidRDefault="00A32382">
      <w:pPr>
        <w:pStyle w:val="Heading3"/>
      </w:pPr>
      <w:bookmarkStart w:id="193"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3"/>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29AD550" w:rsidR="00A32382" w:rsidRDefault="00A32382" w:rsidP="00A32382">
      <w:r>
        <w:t>This description concerns the former case, dangling references to the heap.</w:t>
      </w:r>
      <w:r w:rsidR="00CF033F">
        <w:t xml:space="preserve"> </w:t>
      </w:r>
      <w:r>
        <w:t>The description of dangling references to stack frames</w:t>
      </w:r>
      <w:del w:id="194" w:author="Stephen Michell" w:date="2018-01-21T07:53:00Z">
        <w:r w:rsidDel="008042FD">
          <w:delText xml:space="preserve"> is</w:delText>
        </w:r>
      </w:del>
      <w:ins w:id="195" w:author="Stephen Michell" w:date="2018-01-21T07:53:00Z">
        <w:r w:rsidR="008042FD">
          <w:t xml:space="preserve">can be found in </w:t>
        </w:r>
      </w:ins>
      <w:ins w:id="196" w:author="Stephen Michell" w:date="2018-01-21T07:55:00Z">
        <w:r w:rsidR="008042FD" w:rsidRPr="008042FD">
          <w:t>6.33</w:t>
        </w:r>
        <w:r w:rsidR="008042FD">
          <w:t xml:space="preserve"> </w:t>
        </w:r>
      </w:ins>
      <w:ins w:id="197" w:author="Stephen Michell" w:date="2018-01-21T07:54:00Z">
        <w:r w:rsidR="008042FD">
          <w:t>Dangling reference to stack frame</w:t>
        </w:r>
      </w:ins>
      <w:r>
        <w:t xml:space="preserve"> </w:t>
      </w:r>
      <w:ins w:id="198"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199"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200" w:name="_Toc192557882"/>
      <w:r>
        <w:t>6.</w:t>
      </w:r>
      <w:r w:rsidR="00B53106">
        <w:t>1</w:t>
      </w:r>
      <w:r w:rsidR="006D2B9D">
        <w:t>4</w:t>
      </w:r>
      <w:r w:rsidRPr="008E1E64">
        <w:t>.2</w:t>
      </w:r>
      <w:r w:rsidR="00142882">
        <w:t xml:space="preserve"> </w:t>
      </w:r>
      <w:r w:rsidRPr="008E1E64">
        <w:t>Cross reference</w:t>
      </w:r>
      <w:bookmarkEnd w:id="200"/>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lastRenderedPageBreak/>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201" w:name="_Toc192557884"/>
      <w:r>
        <w:t>6.</w:t>
      </w:r>
      <w:r w:rsidR="00B53106">
        <w:t>1</w:t>
      </w:r>
      <w:r w:rsidR="006D2B9D">
        <w:t>4</w:t>
      </w:r>
      <w:r w:rsidRPr="008E1E64">
        <w:t>.3</w:t>
      </w:r>
      <w:r w:rsidR="00142882">
        <w:t xml:space="preserve"> </w:t>
      </w:r>
      <w:r w:rsidRPr="008E1E64">
        <w:t>Mechanism of failure</w:t>
      </w:r>
      <w:bookmarkEnd w:id="201"/>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202" w:name="_Toc192557885"/>
      <w:r>
        <w:t>6.</w:t>
      </w:r>
      <w:r w:rsidR="00B53106">
        <w:t>1</w:t>
      </w:r>
      <w:r w:rsidR="006D2B9D">
        <w:t>4</w:t>
      </w:r>
      <w:r w:rsidRPr="008E1E64">
        <w:t>.4</w:t>
      </w:r>
      <w:bookmarkEnd w:id="202"/>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203" w:name="_Toc192557886"/>
      <w:r>
        <w:t>6.</w:t>
      </w:r>
      <w:r w:rsidR="00B53106">
        <w:t>1</w:t>
      </w:r>
      <w:r w:rsidR="006D2B9D">
        <w:t>4</w:t>
      </w:r>
      <w:r w:rsidRPr="008E1E64">
        <w:t>.5</w:t>
      </w:r>
      <w:r w:rsidR="00142882">
        <w:t xml:space="preserve"> </w:t>
      </w:r>
      <w:r w:rsidRPr="008E1E64">
        <w:t>Avoiding the vulnerability or mitigating its effects</w:t>
      </w:r>
      <w:bookmarkEnd w:id="203"/>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lastRenderedPageBreak/>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204" w:name="_Toc192316172"/>
      <w:bookmarkStart w:id="205" w:name="_Toc192325324"/>
      <w:bookmarkStart w:id="206" w:name="_Toc192325826"/>
      <w:bookmarkStart w:id="207" w:name="_Toc192326328"/>
      <w:bookmarkStart w:id="208" w:name="_Toc192326830"/>
      <w:bookmarkStart w:id="209" w:name="_Toc192327334"/>
      <w:bookmarkStart w:id="210" w:name="_Toc192557387"/>
      <w:bookmarkStart w:id="211" w:name="_Toc192557888"/>
      <w:bookmarkStart w:id="212" w:name="_Toc192557889"/>
      <w:bookmarkEnd w:id="204"/>
      <w:bookmarkEnd w:id="205"/>
      <w:bookmarkEnd w:id="206"/>
      <w:bookmarkEnd w:id="207"/>
      <w:bookmarkEnd w:id="208"/>
      <w:bookmarkEnd w:id="209"/>
      <w:bookmarkEnd w:id="210"/>
      <w:bookmarkEnd w:id="211"/>
      <w:r>
        <w:t>6.</w:t>
      </w:r>
      <w:r w:rsidR="00B53106">
        <w:t>1</w:t>
      </w:r>
      <w:r w:rsidR="006D2B9D">
        <w:t>4</w:t>
      </w:r>
      <w:r>
        <w:t>.6</w:t>
      </w:r>
      <w:r w:rsidR="00142882">
        <w:t xml:space="preserve"> </w:t>
      </w:r>
      <w:bookmarkEnd w:id="212"/>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Heading2"/>
      </w:pPr>
      <w:bookmarkStart w:id="213" w:name="_Ref313948839"/>
      <w:bookmarkStart w:id="214" w:name="_Toc358896394"/>
      <w:bookmarkStart w:id="215" w:name="_Toc440397639"/>
      <w:bookmarkStart w:id="216" w:name="_Toc490994612"/>
      <w:bookmarkStart w:id="217"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[FIF</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r>
        <w:t>]</w:t>
      </w:r>
      <w:bookmarkEnd w:id="213"/>
      <w:bookmarkEnd w:id="214"/>
      <w:bookmarkEnd w:id="215"/>
      <w:bookmarkEnd w:id="216"/>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moveToRangeStart w:id="218" w:author="Stephen Michell" w:date="2018-01-20T12:04:00Z" w:name="move504213181"/>
      <w:moveTo w:id="219" w:author="Stephen Michell" w:date="2018-01-20T12:04:00Z">
        <w:r w:rsidR="001E7D0B" w:rsidRPr="0012449A">
          <w:t>implementation choices,</w:t>
        </w:r>
      </w:moveTo>
      <w:moveToRangeEnd w:id="218"/>
    </w:p>
    <w:p w14:paraId="5924F0A9" w14:textId="4C8AB7EF" w:rsidR="001610CB" w:rsidRDefault="001E7D0B">
      <w:pPr>
        <w:pStyle w:val="ListParagraph"/>
        <w:numPr>
          <w:ilvl w:val="0"/>
          <w:numId w:val="161"/>
        </w:numPr>
        <w:spacing w:after="0" w:line="240" w:lineRule="auto"/>
        <w:pPrChange w:id="220" w:author="Stephen Michell" w:date="2018-01-20T12:04:00Z">
          <w:pPr>
            <w:pStyle w:val="ListParagraph"/>
            <w:numPr>
              <w:numId w:val="161"/>
            </w:numPr>
            <w:spacing w:after="240" w:line="240" w:lineRule="auto"/>
            <w:ind w:hanging="360"/>
          </w:pPr>
        </w:pPrChange>
      </w:pPr>
      <w:ins w:id="221" w:author="Stephen Michell" w:date="2018-01-20T12:04:00Z">
        <w:r>
          <w:t xml:space="preserve">wraps around" to an unexpected value. </w:t>
        </w:r>
      </w:ins>
      <w:moveFromRangeStart w:id="222" w:author="Stephen Michell" w:date="2018-01-20T12:04:00Z" w:name="move504213181"/>
      <w:moveFrom w:id="223" w:author="Stephen Michell" w:date="2018-01-20T12:04:00Z">
        <w:r w:rsidR="00D74147" w:rsidRPr="0012449A" w:rsidDel="001E7D0B">
          <w:t xml:space="preserve">implementation choices, </w:t>
        </w:r>
      </w:moveFrom>
      <w:moveFromRangeEnd w:id="222"/>
    </w:p>
    <w:p w14:paraId="79316912" w14:textId="58839F7F" w:rsidR="00D74147" w:rsidRDefault="00D74147" w:rsidP="002A757C">
      <w:pPr>
        <w:autoSpaceDE w:val="0"/>
      </w:pPr>
      <w:r>
        <w:t>"</w:t>
      </w:r>
      <w:del w:id="224"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6.16 Using shift operations for multiplication and division </w:t>
      </w:r>
      <w:r w:rsidR="00902691" w:rsidRPr="00B72322">
        <w:rPr>
          <w:i/>
          <w:color w:val="0070C0"/>
          <w:u w:val="single"/>
        </w:rPr>
        <w:fldChar w:fldCharType="begin"/>
      </w:r>
      <w:r w:rsidR="00902691" w:rsidRPr="00B72322">
        <w:rPr>
          <w:i/>
          <w:color w:val="0070C0"/>
          <w:u w:val="single"/>
        </w:rPr>
        <w:instrText xml:space="preserve"> XE "Language vulnerabilities: Using shift operations for multiplication and division [PIK]" </w:instrText>
      </w:r>
      <w:r w:rsidR="00902691" w:rsidRPr="00B72322">
        <w:rPr>
          <w:i/>
          <w:color w:val="0070C0"/>
          <w:u w:val="single"/>
        </w:rPr>
        <w:fldChar w:fldCharType="end"/>
      </w:r>
      <w:r w:rsidR="00902691" w:rsidRPr="00B72322">
        <w:rPr>
          <w:i/>
          <w:color w:val="0070C0"/>
          <w:u w:val="single"/>
        </w:rPr>
        <w:t xml:space="preserve"> [PIK</w:t>
      </w:r>
      <w:r w:rsidR="00902691" w:rsidRPr="00B72322">
        <w:rPr>
          <w:i/>
          <w:color w:val="0070C0"/>
          <w:u w:val="single"/>
        </w:rPr>
        <w:fldChar w:fldCharType="begin"/>
      </w:r>
      <w:r w:rsidR="00902691" w:rsidRPr="00B72322">
        <w:rPr>
          <w:i/>
          <w:color w:val="0070C0"/>
          <w:u w:val="single"/>
        </w:rPr>
        <w:instrText xml:space="preserve"> XE "PIK – Using shift operations for multiplication and division"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lastRenderedPageBreak/>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lastRenderedPageBreak/>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Heading2"/>
        <w:rPr>
          <w:rFonts w:asciiTheme="minorHAnsi" w:hAnsiTheme="minorHAnsi"/>
          <w:sz w:val="22"/>
          <w:szCs w:val="22"/>
        </w:rPr>
      </w:pPr>
      <w:bookmarkStart w:id="225" w:name="_Ref313957075"/>
      <w:bookmarkStart w:id="226" w:name="_Toc358896395"/>
      <w:bookmarkStart w:id="227" w:name="_Toc440397640"/>
      <w:bookmarkStart w:id="228" w:name="_Toc490994613"/>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[PIK</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r>
        <w:t>]</w:t>
      </w:r>
      <w:bookmarkEnd w:id="225"/>
      <w:bookmarkEnd w:id="226"/>
      <w:bookmarkEnd w:id="227"/>
      <w:bookmarkEnd w:id="228"/>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DFD8F3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6.15 Arithmetic wrap-around error </w:t>
      </w:r>
      <w:r w:rsidR="00902691" w:rsidRPr="00B72322">
        <w:rPr>
          <w:i/>
          <w:color w:val="0070C0"/>
          <w:u w:val="single"/>
        </w:rPr>
        <w:fldChar w:fldCharType="begin"/>
      </w:r>
      <w:r w:rsidR="00902691" w:rsidRPr="00B72322">
        <w:rPr>
          <w:i/>
          <w:color w:val="0070C0"/>
          <w:u w:val="single"/>
        </w:rPr>
        <w:instrText xml:space="preserve"> XE "Language vulnerabilities: Arithmetic wrap-around error [FIF]" </w:instrText>
      </w:r>
      <w:r w:rsidR="00902691" w:rsidRPr="00B72322">
        <w:rPr>
          <w:i/>
          <w:color w:val="0070C0"/>
          <w:u w:val="single"/>
        </w:rPr>
        <w:fldChar w:fldCharType="end"/>
      </w:r>
      <w:r w:rsidR="00902691" w:rsidRPr="00B72322">
        <w:rPr>
          <w:i/>
          <w:color w:val="0070C0"/>
          <w:u w:val="single"/>
        </w:rPr>
        <w:t xml:space="preserve"> [FIF</w:t>
      </w:r>
      <w:r w:rsidR="00902691" w:rsidRPr="00B72322">
        <w:rPr>
          <w:i/>
          <w:color w:val="0070C0"/>
          <w:u w:val="single"/>
        </w:rPr>
        <w:fldChar w:fldCharType="begin"/>
      </w:r>
      <w:r w:rsidR="00902691" w:rsidRPr="00B72322">
        <w:rPr>
          <w:i/>
          <w:color w:val="0070C0"/>
          <w:u w:val="single"/>
        </w:rPr>
        <w:instrText xml:space="preserve"> XE "FIF – Arithmetic wrap-around error"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lastRenderedPageBreak/>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Heading2"/>
      </w:pPr>
      <w:bookmarkStart w:id="229" w:name="_Ref313956996"/>
      <w:bookmarkStart w:id="230" w:name="_Toc358896397"/>
      <w:bookmarkStart w:id="231" w:name="_Toc440397641"/>
      <w:bookmarkStart w:id="232" w:name="_Toc490994614"/>
      <w:bookmarkEnd w:id="217"/>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r w:rsidRPr="00B80A60">
        <w:t>]</w:t>
      </w:r>
      <w:bookmarkEnd w:id="229"/>
      <w:bookmarkEnd w:id="230"/>
      <w:r w:rsidR="00076701">
        <w:t>.</w:t>
      </w:r>
      <w:bookmarkEnd w:id="231"/>
      <w:bookmarkEnd w:id="232"/>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lastRenderedPageBreak/>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lastRenderedPageBreak/>
        <w:t>Languages that do not require declarations of names should consider providing an option that does impose that requirement.</w:t>
      </w:r>
    </w:p>
    <w:p w14:paraId="0CDDC292" w14:textId="4EF2EA8D" w:rsidR="00B80BA0" w:rsidRPr="008A7C50" w:rsidRDefault="00F82C1F" w:rsidP="008A7C50">
      <w:pPr>
        <w:pStyle w:val="Heading2"/>
      </w:pPr>
      <w:bookmarkStart w:id="233" w:name="_Ref313957315"/>
      <w:bookmarkStart w:id="234" w:name="_Toc358896398"/>
      <w:bookmarkStart w:id="235" w:name="_Toc440397642"/>
      <w:bookmarkStart w:id="236" w:name="_Toc490994615"/>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r w:rsidR="00B80BA0" w:rsidRPr="008A7C50">
        <w:t>]</w:t>
      </w:r>
      <w:bookmarkEnd w:id="233"/>
      <w:bookmarkEnd w:id="234"/>
      <w:bookmarkEnd w:id="235"/>
      <w:bookmarkEnd w:id="236"/>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1CA8513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w:instrText>
      </w:r>
      <w:r w:rsidR="00902691" w:rsidRPr="00B72322">
        <w:rPr>
          <w:i/>
          <w:color w:val="0070C0"/>
          <w:u w:val="single"/>
        </w:rPr>
        <w:instrText xml:space="preserve">variable </w:instrText>
      </w:r>
      <w:r w:rsidR="00902691" w:rsidRPr="00B72322">
        <w:rPr>
          <w:i/>
          <w:color w:val="0070C0"/>
          <w:u w:val="single"/>
          <w:lang w:eastAsia="zh-CN"/>
        </w:rPr>
        <w:instrText xml:space="preserve">[YZS]" </w:instrText>
      </w:r>
      <w:r w:rsidR="00902691" w:rsidRPr="00B72322">
        <w:rPr>
          <w:i/>
          <w:color w:val="0070C0"/>
          <w:u w:val="single"/>
          <w:lang w:eastAsia="zh-CN"/>
        </w:rPr>
        <w:fldChar w:fldCharType="end"/>
      </w:r>
      <w:r w:rsidR="00902691" w:rsidRPr="00B72322">
        <w:rPr>
          <w:i/>
          <w:color w:val="0070C0"/>
          <w:u w:val="single"/>
          <w:lang w:eastAsia="zh-CN"/>
        </w:rPr>
        <w:t xml:space="preserve"> [YZS</w:t>
      </w:r>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4422F39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variable </w:instrText>
      </w:r>
      <w:r w:rsidR="00902691" w:rsidRPr="00B72322">
        <w:rPr>
          <w:i/>
          <w:color w:val="0070C0"/>
          <w:u w:val="single"/>
        </w:rPr>
        <w:instrText>[YZS</w:instrText>
      </w:r>
      <w:r w:rsidR="00902691" w:rsidRPr="00B72322">
        <w:rPr>
          <w:i/>
          <w:color w:val="0070C0"/>
          <w:u w:val="single"/>
          <w:lang w:eastAsia="zh-CN"/>
        </w:rPr>
        <w:instrText xml:space="preserve">]" </w:instrText>
      </w:r>
      <w:r w:rsidR="00902691" w:rsidRPr="00B72322">
        <w:rPr>
          <w:i/>
          <w:color w:val="0070C0"/>
          <w:u w:val="single"/>
          <w:lang w:eastAsia="zh-CN"/>
        </w:rPr>
        <w:fldChar w:fldCharType="end"/>
      </w:r>
      <w:r w:rsidR="00902691" w:rsidRPr="00B72322">
        <w:rPr>
          <w:i/>
          <w:color w:val="0070C0"/>
          <w:u w:val="single"/>
          <w:lang w:eastAsia="zh-CN"/>
        </w:rPr>
        <w:t xml:space="preserve"> [YZS</w:t>
      </w:r>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Heading2"/>
        <w:rPr>
          <w:lang w:eastAsia="zh-CN"/>
        </w:rPr>
      </w:pPr>
      <w:bookmarkStart w:id="237" w:name="_Ref313957409"/>
      <w:bookmarkStart w:id="238" w:name="_Toc358896399"/>
      <w:bookmarkStart w:id="239" w:name="_Toc440397643"/>
      <w:bookmarkStart w:id="240" w:name="_Toc49099461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r w:rsidR="00B80BA0" w:rsidRPr="00F21099">
        <w:rPr>
          <w:lang w:eastAsia="zh-CN"/>
        </w:rPr>
        <w:t>]</w:t>
      </w:r>
      <w:bookmarkEnd w:id="237"/>
      <w:bookmarkEnd w:id="238"/>
      <w:bookmarkEnd w:id="239"/>
      <w:bookmarkEnd w:id="240"/>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024DF5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[WXQ</w:t>
      </w:r>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47DB8E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[WXQ</w:t>
      </w:r>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Heading2"/>
      </w:pPr>
      <w:bookmarkStart w:id="241" w:name="_Ref313957400"/>
      <w:bookmarkStart w:id="242" w:name="_Toc358896400"/>
      <w:bookmarkStart w:id="243" w:name="_Toc440397644"/>
      <w:bookmarkStart w:id="244"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r w:rsidR="00A61133">
        <w:t>]</w:t>
      </w:r>
      <w:bookmarkEnd w:id="241"/>
      <w:bookmarkEnd w:id="242"/>
      <w:bookmarkEnd w:id="243"/>
      <w:bookmarkEnd w:id="244"/>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lastRenderedPageBreak/>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 xml:space="preserve">In some </w:t>
      </w:r>
      <w:proofErr w:type="gramStart"/>
      <w:r w:rsidRPr="00CC0B1C">
        <w:t>cases</w:t>
      </w:r>
      <w:proofErr w:type="gramEnd"/>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a[</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b[</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lastRenderedPageBreak/>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Heading2"/>
      </w:pPr>
      <w:bookmarkStart w:id="245" w:name="_Ref313906186"/>
      <w:bookmarkStart w:id="246" w:name="_Toc358896401"/>
      <w:bookmarkStart w:id="247" w:name="_Toc440397645"/>
      <w:bookmarkStart w:id="248" w:name="_Toc490994618"/>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r w:rsidRPr="006D1B48">
        <w:t>]</w:t>
      </w:r>
      <w:bookmarkEnd w:id="245"/>
      <w:bookmarkEnd w:id="246"/>
      <w:bookmarkEnd w:id="247"/>
      <w:bookmarkEnd w:id="248"/>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lastRenderedPageBreak/>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7E7E15D"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02691" w:rsidRPr="00B72322">
        <w:rPr>
          <w:i/>
          <w:color w:val="0070C0"/>
          <w:u w:val="single"/>
        </w:rPr>
        <w:t xml:space="preserve">6.20 Identifier name reuse </w:t>
      </w:r>
      <w:r w:rsidR="00902691" w:rsidRPr="00B72322">
        <w:rPr>
          <w:i/>
          <w:color w:val="0070C0"/>
          <w:u w:val="single"/>
        </w:rPr>
        <w:fldChar w:fldCharType="begin"/>
      </w:r>
      <w:r w:rsidR="00902691" w:rsidRPr="00B72322">
        <w:rPr>
          <w:i/>
          <w:color w:val="0070C0"/>
          <w:u w:val="single"/>
        </w:rPr>
        <w:instrText xml:space="preserve"> XE "Language vulnerabilities: Identifier name reuse [YOW]" </w:instrText>
      </w:r>
      <w:r w:rsidR="00902691" w:rsidRPr="00B72322">
        <w:rPr>
          <w:i/>
          <w:color w:val="0070C0"/>
          <w:u w:val="single"/>
        </w:rPr>
        <w:fldChar w:fldCharType="end"/>
      </w:r>
      <w:r w:rsidR="00902691" w:rsidRPr="00B72322">
        <w:rPr>
          <w:i/>
          <w:color w:val="0070C0"/>
          <w:u w:val="single"/>
        </w:rPr>
        <w:t xml:space="preserve"> [YOW</w:t>
      </w:r>
      <w:r w:rsidR="00902691" w:rsidRPr="00B72322">
        <w:rPr>
          <w:i/>
          <w:color w:val="0070C0"/>
          <w:u w:val="single"/>
        </w:rPr>
        <w:fldChar w:fldCharType="begin"/>
      </w:r>
      <w:r w:rsidR="00902691" w:rsidRPr="00B72322">
        <w:rPr>
          <w:i/>
          <w:color w:val="0070C0"/>
          <w:u w:val="single"/>
        </w:rPr>
        <w:instrText xml:space="preserve"> XE "YOW – Identifier name reuse"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lastRenderedPageBreak/>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Heading2"/>
        <w:spacing w:before="0" w:line="250" w:lineRule="exact"/>
      </w:pPr>
      <w:bookmarkStart w:id="249" w:name="_Ref313956938"/>
      <w:bookmarkStart w:id="250" w:name="_Toc358896402"/>
      <w:bookmarkStart w:id="251" w:name="_Toc440397646"/>
      <w:bookmarkStart w:id="252"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r w:rsidRPr="00682F72">
        <w:t>]</w:t>
      </w:r>
      <w:bookmarkEnd w:id="249"/>
      <w:bookmarkEnd w:id="250"/>
      <w:bookmarkEnd w:id="251"/>
      <w:bookmarkEnd w:id="252"/>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lastRenderedPageBreak/>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 xml:space="preserve">coverage analysis; otherwise use tools </w:t>
      </w:r>
      <w:r w:rsidRPr="008B252A">
        <w:rPr>
          <w:rFonts w:eastAsia="MS Mincho" w:cs="Times New Roman"/>
          <w:lang w:eastAsia="ar-SA"/>
        </w:rPr>
        <w:lastRenderedPageBreak/>
        <w:t>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Heading2"/>
        <w:numPr>
          <w:ilvl w:val="1"/>
          <w:numId w:val="0"/>
        </w:numPr>
        <w:tabs>
          <w:tab w:val="num" w:pos="0"/>
        </w:tabs>
        <w:spacing w:before="240" w:line="240" w:lineRule="auto"/>
      </w:pPr>
      <w:bookmarkStart w:id="253" w:name="_Toc192558046"/>
      <w:bookmarkStart w:id="254" w:name="_Ref313956888"/>
      <w:bookmarkStart w:id="255" w:name="_Toc358896403"/>
      <w:bookmarkStart w:id="256" w:name="_Toc440397647"/>
      <w:bookmarkStart w:id="257" w:name="_Toc490994620"/>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53"/>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[JCW</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r>
        <w:t>]</w:t>
      </w:r>
      <w:bookmarkEnd w:id="254"/>
      <w:bookmarkEnd w:id="255"/>
      <w:bookmarkEnd w:id="256"/>
      <w:bookmarkEnd w:id="257"/>
      <w:r w:rsidR="00A61133" w:rsidRPr="00A61133">
        <w:t xml:space="preserve"> </w:t>
      </w:r>
    </w:p>
    <w:p w14:paraId="0C589FA1" w14:textId="21BA5F07" w:rsidR="00A32382" w:rsidRDefault="00A32382" w:rsidP="00A32382">
      <w:pPr>
        <w:pStyle w:val="Heading3"/>
      </w:pPr>
      <w:bookmarkStart w:id="258" w:name="_Toc192558048"/>
      <w:r>
        <w:t>6.</w:t>
      </w:r>
      <w:r w:rsidR="00C668FA">
        <w:t>2</w:t>
      </w:r>
      <w:r w:rsidR="003E251B">
        <w:t>3</w:t>
      </w:r>
      <w:r>
        <w:t>.1</w:t>
      </w:r>
      <w:r w:rsidR="00142882">
        <w:t xml:space="preserve"> </w:t>
      </w:r>
      <w:r>
        <w:t>Description of application vulnerability</w:t>
      </w:r>
      <w:bookmarkEnd w:id="258"/>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259" w:name="_Toc192558050"/>
      <w:r>
        <w:t>6.</w:t>
      </w:r>
      <w:r w:rsidR="00C668FA">
        <w:t>2</w:t>
      </w:r>
      <w:r w:rsidR="003E251B">
        <w:t>3</w:t>
      </w:r>
      <w:r>
        <w:t>.3</w:t>
      </w:r>
      <w:r w:rsidR="00142882">
        <w:t xml:space="preserve"> </w:t>
      </w:r>
      <w:r>
        <w:t>Mechanism of failure</w:t>
      </w:r>
      <w:bookmarkEnd w:id="259"/>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lastRenderedPageBreak/>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260" w:name="_Toc192558051"/>
      <w:r>
        <w:t>6.</w:t>
      </w:r>
      <w:r w:rsidR="00C668FA">
        <w:t>2</w:t>
      </w:r>
      <w:r w:rsidR="003E251B">
        <w:t>3</w:t>
      </w:r>
      <w:r>
        <w:t>.</w:t>
      </w:r>
      <w:bookmarkEnd w:id="260"/>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261" w:name="_Toc192558052"/>
      <w:r>
        <w:t>6.</w:t>
      </w:r>
      <w:r w:rsidR="00C668FA">
        <w:t>2</w:t>
      </w:r>
      <w:r w:rsidR="003E251B">
        <w:t>3</w:t>
      </w:r>
      <w:r>
        <w:t>.5</w:t>
      </w:r>
      <w:r w:rsidR="00142882">
        <w:t xml:space="preserve"> </w:t>
      </w:r>
      <w:r>
        <w:t>Avoiding the vulnerability or mitigating its effects</w:t>
      </w:r>
      <w:bookmarkEnd w:id="261"/>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262" w:name="_Toc192558053"/>
      <w:r>
        <w:t>6.</w:t>
      </w:r>
      <w:r w:rsidR="00C668FA">
        <w:t>2</w:t>
      </w:r>
      <w:r w:rsidR="003E251B">
        <w:t>3</w:t>
      </w:r>
      <w:r>
        <w:t>.6</w:t>
      </w:r>
      <w:r w:rsidR="00142882">
        <w:t xml:space="preserve"> </w:t>
      </w:r>
      <w:bookmarkEnd w:id="262"/>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486C0C3C" w:rsidR="00DD59E7" w:rsidRDefault="00A32382">
      <w:pPr>
        <w:pStyle w:val="Heading2"/>
      </w:pPr>
      <w:bookmarkStart w:id="263" w:name="_6.24_Side-effects_and"/>
      <w:bookmarkStart w:id="264" w:name="_Ref313957170"/>
      <w:bookmarkStart w:id="265" w:name="_Toc358896404"/>
      <w:bookmarkStart w:id="266" w:name="_Toc440397648"/>
      <w:bookmarkStart w:id="267" w:name="_Toc490994621"/>
      <w:bookmarkEnd w:id="263"/>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r w:rsidRPr="009B3289">
        <w:t>]</w:t>
      </w:r>
      <w:bookmarkEnd w:id="264"/>
      <w:bookmarkEnd w:id="265"/>
      <w:bookmarkEnd w:id="266"/>
      <w:bookmarkEnd w:id="267"/>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lastRenderedPageBreak/>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lastRenderedPageBreak/>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behaviours,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Heading2"/>
      </w:pPr>
      <w:bookmarkStart w:id="268" w:name="_Toc192558055"/>
      <w:bookmarkStart w:id="269" w:name="_Ref313956928"/>
      <w:bookmarkStart w:id="270" w:name="_Toc358896405"/>
      <w:bookmarkStart w:id="271" w:name="_Toc440397649"/>
      <w:bookmarkStart w:id="272"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r w:rsidRPr="00C245B6" w:rsidDel="00B21E5A">
        <w:t>]</w:t>
      </w:r>
      <w:bookmarkEnd w:id="268"/>
      <w:bookmarkEnd w:id="269"/>
      <w:bookmarkEnd w:id="270"/>
      <w:bookmarkEnd w:id="271"/>
      <w:bookmarkEnd w:id="272"/>
      <w:r w:rsidR="00DC7E5B" w:rsidRPr="00DC7E5B">
        <w:t xml:space="preserve"> </w:t>
      </w:r>
    </w:p>
    <w:p w14:paraId="7827656A" w14:textId="182B2F0D" w:rsidR="00A32382" w:rsidRDefault="00A32382" w:rsidP="00A32382">
      <w:pPr>
        <w:pStyle w:val="Heading3"/>
      </w:pPr>
      <w:bookmarkStart w:id="273"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73"/>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274" w:name="_Toc192558058"/>
      <w:r>
        <w:t>6.</w:t>
      </w:r>
      <w:r w:rsidR="00C668FA">
        <w:t>2</w:t>
      </w:r>
      <w:r w:rsidR="003E251B">
        <w:t>5</w:t>
      </w:r>
      <w:r>
        <w:t>.2</w:t>
      </w:r>
      <w:r w:rsidR="00142882">
        <w:t xml:space="preserve"> </w:t>
      </w:r>
      <w:r>
        <w:t>Cross reference</w:t>
      </w:r>
      <w:bookmarkEnd w:id="274"/>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275" w:name="_Toc192558060"/>
      <w:r>
        <w:lastRenderedPageBreak/>
        <w:t>6.</w:t>
      </w:r>
      <w:r w:rsidR="00C668FA">
        <w:t>2</w:t>
      </w:r>
      <w:r w:rsidR="003E251B">
        <w:t>5</w:t>
      </w:r>
      <w:r>
        <w:t>.3</w:t>
      </w:r>
      <w:r w:rsidR="00142882">
        <w:t xml:space="preserve"> </w:t>
      </w:r>
      <w:r w:rsidRPr="00760C0C">
        <w:t>Mechanism</w:t>
      </w:r>
      <w:r>
        <w:t xml:space="preserve"> of failure</w:t>
      </w:r>
      <w:bookmarkEnd w:id="275"/>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276" w:name="_Toc192558061"/>
      <w:r>
        <w:t>6.</w:t>
      </w:r>
      <w:r w:rsidR="00C668FA">
        <w:t>2</w:t>
      </w:r>
      <w:r w:rsidR="003E251B">
        <w:t>5</w:t>
      </w:r>
      <w:r>
        <w:t>.</w:t>
      </w:r>
      <w:bookmarkEnd w:id="276"/>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277" w:name="_Toc192558062"/>
      <w:r>
        <w:t>6.</w:t>
      </w:r>
      <w:r w:rsidR="00C668FA">
        <w:t>2</w:t>
      </w:r>
      <w:r w:rsidR="003E251B">
        <w:t>5</w:t>
      </w:r>
      <w:r>
        <w:t>.5</w:t>
      </w:r>
      <w:r w:rsidR="00142882">
        <w:t xml:space="preserve"> </w:t>
      </w:r>
      <w:r>
        <w:t>Avoiding the vulnerability or mitigating its effects</w:t>
      </w:r>
      <w:bookmarkEnd w:id="277"/>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278" w:name="_Toc192558063"/>
      <w:r>
        <w:t>6.</w:t>
      </w:r>
      <w:r w:rsidR="00C668FA">
        <w:t>2</w:t>
      </w:r>
      <w:r w:rsidR="003E251B">
        <w:t>5</w:t>
      </w:r>
      <w:r>
        <w:t>.6</w:t>
      </w:r>
      <w:r w:rsidR="00142882">
        <w:t xml:space="preserve"> </w:t>
      </w:r>
      <w:bookmarkEnd w:id="278"/>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lastRenderedPageBreak/>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Heading2"/>
      </w:pPr>
      <w:bookmarkStart w:id="279" w:name="_Toc192557931"/>
      <w:bookmarkStart w:id="280" w:name="_Ref313957433"/>
      <w:bookmarkStart w:id="281" w:name="_Toc358896406"/>
      <w:bookmarkStart w:id="282" w:name="_Toc440397650"/>
      <w:bookmarkStart w:id="283" w:name="_Toc490994623"/>
      <w:r>
        <w:t>6.</w:t>
      </w:r>
      <w:r w:rsidR="00C668FA">
        <w:t>2</w:t>
      </w:r>
      <w:r w:rsidR="003E251B">
        <w:t>6</w:t>
      </w:r>
      <w:r w:rsidR="00142882">
        <w:t xml:space="preserve"> </w:t>
      </w:r>
      <w:r>
        <w:t xml:space="preserve">Dead and </w:t>
      </w:r>
      <w:r w:rsidR="00D54CDC">
        <w:t>d</w:t>
      </w:r>
      <w:r>
        <w:t xml:space="preserve">eactivated </w:t>
      </w:r>
      <w:r w:rsidR="00D54CDC">
        <w:t>c</w:t>
      </w:r>
      <w:r>
        <w:t>ode</w:t>
      </w:r>
      <w:bookmarkEnd w:id="279"/>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r w:rsidR="00DC7E5B">
        <w:t>]</w:t>
      </w:r>
      <w:bookmarkEnd w:id="280"/>
      <w:bookmarkEnd w:id="281"/>
      <w:bookmarkEnd w:id="282"/>
      <w:bookmarkEnd w:id="283"/>
    </w:p>
    <w:p w14:paraId="2155F05A" w14:textId="12055DD4" w:rsidR="00A32382" w:rsidRPr="00102E0D" w:rsidRDefault="00A32382" w:rsidP="00A32382">
      <w:pPr>
        <w:pStyle w:val="Heading3"/>
      </w:pPr>
      <w:bookmarkStart w:id="284"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84"/>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Heading3"/>
      </w:pPr>
      <w:bookmarkStart w:id="285" w:name="_Toc192316222"/>
      <w:bookmarkStart w:id="286" w:name="_Toc192325374"/>
      <w:bookmarkStart w:id="287" w:name="_Toc192325876"/>
      <w:bookmarkStart w:id="288" w:name="_Toc192326378"/>
      <w:bookmarkStart w:id="289" w:name="_Toc192326880"/>
      <w:bookmarkStart w:id="290" w:name="_Toc192327384"/>
      <w:bookmarkStart w:id="291" w:name="_Toc192557437"/>
      <w:bookmarkStart w:id="292" w:name="_Toc192557938"/>
      <w:bookmarkStart w:id="293" w:name="_Toc192557939"/>
      <w:bookmarkEnd w:id="285"/>
      <w:bookmarkEnd w:id="286"/>
      <w:bookmarkEnd w:id="287"/>
      <w:bookmarkEnd w:id="288"/>
      <w:bookmarkEnd w:id="289"/>
      <w:bookmarkEnd w:id="290"/>
      <w:bookmarkEnd w:id="291"/>
      <w:bookmarkEnd w:id="292"/>
      <w:r w:rsidRPr="00102E0D">
        <w:t>6.</w:t>
      </w:r>
      <w:r w:rsidR="00C668FA">
        <w:t>2</w:t>
      </w:r>
      <w:r w:rsidR="003E251B">
        <w:t>6</w:t>
      </w:r>
      <w:r w:rsidRPr="00102E0D">
        <w:t>.2</w:t>
      </w:r>
      <w:r w:rsidR="00074057">
        <w:t xml:space="preserve"> </w:t>
      </w:r>
      <w:r w:rsidRPr="00102E0D">
        <w:t>Cross reference</w:t>
      </w:r>
      <w:bookmarkEnd w:id="293"/>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294" w:name="_Toc192557941"/>
      <w:r>
        <w:t>6.</w:t>
      </w:r>
      <w:r w:rsidR="00C668FA">
        <w:t>2</w:t>
      </w:r>
      <w:r w:rsidR="003E251B">
        <w:t>6</w:t>
      </w:r>
      <w:r w:rsidRPr="00102E0D">
        <w:t>.3</w:t>
      </w:r>
      <w:r w:rsidR="00074057">
        <w:t xml:space="preserve"> </w:t>
      </w:r>
      <w:r w:rsidRPr="00102E0D">
        <w:t>Mechanism of failure</w:t>
      </w:r>
      <w:bookmarkEnd w:id="294"/>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lastRenderedPageBreak/>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295"/>
      <w:r>
        <w:rPr>
          <w:rFonts w:ascii="Courier New" w:hAnsi="Courier New" w:cs="Courier New"/>
        </w:rPr>
        <w:t>integer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w:t>
      </w:r>
      <w:proofErr w:type="gramStart"/>
      <w:r w:rsidRPr="00480343">
        <w:rPr>
          <w:rFonts w:ascii="Courier New" w:hAnsi="Courier New" w:cs="Courier New"/>
        </w:rPr>
        <w:t>a(</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w:t>
      </w:r>
      <w:proofErr w:type="gramStart"/>
      <w:r w:rsidRPr="00480343">
        <w:rPr>
          <w:rFonts w:ascii="Courier New" w:hAnsi="Courier New" w:cs="Courier New"/>
        </w:rPr>
        <w:t>b(</w:t>
      </w:r>
      <w:proofErr w:type="gramEnd"/>
      <w:r w:rsidRPr="00480343">
        <w:rPr>
          <w:rFonts w:ascii="Courier New" w:hAnsi="Courier New" w:cs="Courier New"/>
        </w:rPr>
        <w:t>);</w:t>
      </w:r>
      <w:commentRangeEnd w:id="295"/>
      <w:r w:rsidR="00E82574">
        <w:rPr>
          <w:rStyle w:val="CommentReference"/>
        </w:rPr>
        <w:commentReference w:id="295"/>
      </w:r>
    </w:p>
    <w:p w14:paraId="765DE009" w14:textId="4AD72446" w:rsidR="00A32382" w:rsidRDefault="00A32382" w:rsidP="00A32382">
      <w:r w:rsidRPr="00480343">
        <w:rPr>
          <w:rFonts w:ascii="Courier New" w:hAnsi="Courier New" w:cs="Courier New"/>
        </w:rPr>
        <w:t>fun_</w:t>
      </w:r>
      <w:proofErr w:type="gramStart"/>
      <w:r w:rsidRPr="00480343">
        <w:rPr>
          <w:rFonts w:ascii="Courier New" w:hAnsi="Courier New" w:cs="Courier New"/>
        </w:rPr>
        <w:t>b</w:t>
      </w:r>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296" w:name="_Toc192557942"/>
      <w:r>
        <w:t>6.</w:t>
      </w:r>
      <w:r w:rsidR="00C668FA">
        <w:t>2</w:t>
      </w:r>
      <w:r w:rsidR="003E251B">
        <w:t>6</w:t>
      </w:r>
      <w:r w:rsidRPr="00102E0D">
        <w:t>.4</w:t>
      </w:r>
      <w:bookmarkEnd w:id="296"/>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297" w:name="_Toc192557943"/>
      <w:r>
        <w:lastRenderedPageBreak/>
        <w:t>6.</w:t>
      </w:r>
      <w:r w:rsidR="00C668FA">
        <w:t>2</w:t>
      </w:r>
      <w:r w:rsidR="003E251B">
        <w:t>6</w:t>
      </w:r>
      <w:r w:rsidRPr="00102E0D">
        <w:t>.5</w:t>
      </w:r>
      <w:r w:rsidR="00074057">
        <w:t xml:space="preserve"> </w:t>
      </w:r>
      <w:r w:rsidRPr="00102E0D">
        <w:t>Avoiding the vulnerability or mitigating its effects</w:t>
      </w:r>
      <w:bookmarkEnd w:id="297"/>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298" w:name="_Toc192557944"/>
      <w:r>
        <w:t>6.</w:t>
      </w:r>
      <w:r w:rsidR="00C668FA">
        <w:t>2</w:t>
      </w:r>
      <w:r w:rsidR="003E251B">
        <w:t>6</w:t>
      </w:r>
      <w:r w:rsidRPr="00102E0D">
        <w:t>.6</w:t>
      </w:r>
      <w:r w:rsidR="00074057">
        <w:t xml:space="preserve"> </w:t>
      </w:r>
      <w:bookmarkEnd w:id="298"/>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Heading2"/>
      </w:pPr>
      <w:bookmarkStart w:id="299" w:name="_Toc192558016"/>
      <w:bookmarkStart w:id="300" w:name="_Ref313948640"/>
      <w:bookmarkStart w:id="301" w:name="_Toc358896407"/>
      <w:bookmarkStart w:id="302" w:name="_Toc440397651"/>
      <w:bookmarkStart w:id="303"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[CLL</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r>
        <w:t>]</w:t>
      </w:r>
      <w:bookmarkEnd w:id="299"/>
      <w:bookmarkEnd w:id="300"/>
      <w:bookmarkEnd w:id="301"/>
      <w:bookmarkEnd w:id="302"/>
      <w:bookmarkEnd w:id="303"/>
      <w:r w:rsidR="00DC7E5B" w:rsidRPr="00DC7E5B">
        <w:t xml:space="preserve"> </w:t>
      </w:r>
    </w:p>
    <w:p w14:paraId="4BB49E00" w14:textId="23947567" w:rsidR="00A32382" w:rsidRDefault="00A32382" w:rsidP="00A32382">
      <w:pPr>
        <w:pStyle w:val="Heading3"/>
      </w:pPr>
      <w:bookmarkStart w:id="304" w:name="_Toc192558018"/>
      <w:r>
        <w:t>6.</w:t>
      </w:r>
      <w:r w:rsidR="00C668FA">
        <w:t>2</w:t>
      </w:r>
      <w:r w:rsidR="003E251B">
        <w:t>7</w:t>
      </w:r>
      <w:r>
        <w:t>.1</w:t>
      </w:r>
      <w:r w:rsidR="00074057">
        <w:t xml:space="preserve"> </w:t>
      </w:r>
      <w:r>
        <w:t>Description of application vulnerability</w:t>
      </w:r>
      <w:bookmarkEnd w:id="304"/>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305" w:name="_Toc192558019"/>
      <w:r>
        <w:t>6.</w:t>
      </w:r>
      <w:r w:rsidR="00C668FA">
        <w:t>2</w:t>
      </w:r>
      <w:r w:rsidR="003E251B">
        <w:t>7</w:t>
      </w:r>
      <w:r>
        <w:t>.</w:t>
      </w:r>
      <w:r w:rsidR="000C3CDC">
        <w:t>2</w:t>
      </w:r>
      <w:r w:rsidR="00074057">
        <w:t xml:space="preserve"> </w:t>
      </w:r>
      <w:r>
        <w:t>Cross reference</w:t>
      </w:r>
      <w:bookmarkEnd w:id="305"/>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306" w:name="_Toc192558021"/>
      <w:r>
        <w:t>6.</w:t>
      </w:r>
      <w:r w:rsidR="00C668FA">
        <w:t>2</w:t>
      </w:r>
      <w:r w:rsidR="003E251B">
        <w:t>7</w:t>
      </w:r>
      <w:r>
        <w:t>.3</w:t>
      </w:r>
      <w:r w:rsidR="00074057">
        <w:t xml:space="preserve"> </w:t>
      </w:r>
      <w:r w:rsidR="000C3CDC">
        <w:t>Mechanism of</w:t>
      </w:r>
      <w:r>
        <w:t xml:space="preserve"> failure</w:t>
      </w:r>
      <w:bookmarkEnd w:id="306"/>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307" w:name="_Toc192558022"/>
      <w:r>
        <w:t>6.</w:t>
      </w:r>
      <w:r w:rsidR="00C668FA">
        <w:t>2</w:t>
      </w:r>
      <w:r w:rsidR="003E251B">
        <w:t>7</w:t>
      </w:r>
      <w:r>
        <w:t>.</w:t>
      </w:r>
      <w:bookmarkEnd w:id="307"/>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lastRenderedPageBreak/>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308"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308"/>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309" w:name="_Toc192558024"/>
      <w:r>
        <w:t>6.</w:t>
      </w:r>
      <w:r w:rsidR="00C668FA">
        <w:t>2</w:t>
      </w:r>
      <w:r w:rsidR="003E251B">
        <w:t>7</w:t>
      </w:r>
      <w:r>
        <w:t>.6</w:t>
      </w:r>
      <w:r w:rsidR="00074057">
        <w:t xml:space="preserve"> </w:t>
      </w:r>
      <w:bookmarkEnd w:id="309"/>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Heading2"/>
      </w:pPr>
      <w:bookmarkStart w:id="310" w:name="_Toc192558026"/>
      <w:bookmarkStart w:id="311" w:name="_Ref313948694"/>
      <w:bookmarkStart w:id="312" w:name="_Toc358896408"/>
      <w:bookmarkStart w:id="313" w:name="_Toc440397652"/>
      <w:bookmarkStart w:id="314" w:name="_Toc490994625"/>
      <w:r>
        <w:t>6.</w:t>
      </w:r>
      <w:r w:rsidR="00346584">
        <w:t>2</w:t>
      </w:r>
      <w:r w:rsidR="003E251B">
        <w:t>8</w:t>
      </w:r>
      <w:r w:rsidR="00074057">
        <w:t xml:space="preserve"> </w:t>
      </w:r>
      <w:r>
        <w:t xml:space="preserve">Demarcation of </w:t>
      </w:r>
      <w:bookmarkEnd w:id="310"/>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r>
        <w:t>]</w:t>
      </w:r>
      <w:bookmarkEnd w:id="311"/>
      <w:bookmarkEnd w:id="312"/>
      <w:bookmarkEnd w:id="313"/>
      <w:bookmarkEnd w:id="314"/>
      <w:r w:rsidR="00DC7E5B" w:rsidRPr="00DC7E5B">
        <w:t xml:space="preserve"> </w:t>
      </w:r>
    </w:p>
    <w:p w14:paraId="42AF3243" w14:textId="27F58D08" w:rsidR="00DD59E7" w:rsidRDefault="00A32382">
      <w:pPr>
        <w:pStyle w:val="Heading3"/>
      </w:pPr>
      <w:bookmarkStart w:id="315" w:name="_Toc192558028"/>
      <w:r>
        <w:t>6.</w:t>
      </w:r>
      <w:r w:rsidR="00346584">
        <w:t>2</w:t>
      </w:r>
      <w:r w:rsidR="003E251B">
        <w:t>8</w:t>
      </w:r>
      <w:r>
        <w:t>.1</w:t>
      </w:r>
      <w:r w:rsidR="00074057">
        <w:t xml:space="preserve"> </w:t>
      </w:r>
      <w:r>
        <w:t>Description of application vulnerability</w:t>
      </w:r>
      <w:bookmarkEnd w:id="315"/>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316" w:name="_Toc192558029"/>
      <w:r>
        <w:t>6.</w:t>
      </w:r>
      <w:r w:rsidR="00346584">
        <w:t>2</w:t>
      </w:r>
      <w:r w:rsidR="003E251B">
        <w:t>8</w:t>
      </w:r>
      <w:r>
        <w:t>.2</w:t>
      </w:r>
      <w:r w:rsidR="00074057">
        <w:t xml:space="preserve"> </w:t>
      </w:r>
      <w:r>
        <w:t>Cross reference</w:t>
      </w:r>
      <w:bookmarkEnd w:id="316"/>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lastRenderedPageBreak/>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317" w:name="_Toc192558031"/>
      <w:r>
        <w:t>6.</w:t>
      </w:r>
      <w:r w:rsidR="00346584">
        <w:t>2</w:t>
      </w:r>
      <w:r w:rsidR="003E251B">
        <w:t>8</w:t>
      </w:r>
      <w:r>
        <w:t>.3</w:t>
      </w:r>
      <w:r w:rsidR="00074057">
        <w:t xml:space="preserve"> </w:t>
      </w:r>
      <w:r>
        <w:t>Mechanism of failure</w:t>
      </w:r>
      <w:bookmarkEnd w:id="317"/>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318" w:name="_Toc192558032"/>
      <w:r>
        <w:t>6.</w:t>
      </w:r>
      <w:r w:rsidR="00346584">
        <w:t>2</w:t>
      </w:r>
      <w:r w:rsidR="003E251B">
        <w:t>8</w:t>
      </w:r>
      <w:r>
        <w:t>.</w:t>
      </w:r>
      <w:bookmarkEnd w:id="318"/>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319" w:name="_Toc192558033"/>
      <w:r>
        <w:t>6.</w:t>
      </w:r>
      <w:r w:rsidR="00346584">
        <w:t>2</w:t>
      </w:r>
      <w:r w:rsidR="002901BE">
        <w:t>8</w:t>
      </w:r>
      <w:r>
        <w:t>.5</w:t>
      </w:r>
      <w:r w:rsidR="00074057">
        <w:t xml:space="preserve"> </w:t>
      </w:r>
      <w:r>
        <w:t>Avoiding the vulnerability or mitigating its effects</w:t>
      </w:r>
      <w:bookmarkEnd w:id="319"/>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320" w:name="_Toc192558034"/>
      <w:r>
        <w:t>6.</w:t>
      </w:r>
      <w:r w:rsidR="00346584">
        <w:t>2</w:t>
      </w:r>
      <w:r w:rsidR="002901BE">
        <w:t>8</w:t>
      </w:r>
      <w:r>
        <w:t>.6</w:t>
      </w:r>
      <w:r w:rsidR="00074057">
        <w:t xml:space="preserve"> </w:t>
      </w:r>
      <w:bookmarkEnd w:id="320"/>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Heading2"/>
        <w:rPr>
          <w:b w:val="0"/>
          <w:sz w:val="22"/>
          <w:szCs w:val="22"/>
        </w:rPr>
      </w:pPr>
      <w:bookmarkStart w:id="321" w:name="_Ref313957302"/>
      <w:bookmarkStart w:id="322" w:name="_Toc358896409"/>
      <w:bookmarkStart w:id="323" w:name="_Toc440397653"/>
      <w:bookmarkStart w:id="324" w:name="_Toc490994626"/>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r w:rsidRPr="00D241CE">
        <w:t>]</w:t>
      </w:r>
      <w:bookmarkEnd w:id="321"/>
      <w:bookmarkEnd w:id="322"/>
      <w:bookmarkEnd w:id="323"/>
      <w:bookmarkEnd w:id="324"/>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78A23B14" w:rsidR="00C63270" w:rsidRDefault="000A1BDB">
      <w:pPr>
        <w:pStyle w:val="Heading2"/>
      </w:pPr>
      <w:bookmarkStart w:id="325" w:name="_Toc192557976"/>
      <w:bookmarkStart w:id="326" w:name="_Ref313957450"/>
      <w:bookmarkStart w:id="327" w:name="_Toc358896410"/>
      <w:bookmarkStart w:id="328" w:name="_Toc440397654"/>
      <w:bookmarkStart w:id="329"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325"/>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r w:rsidR="00A32382" w:rsidRPr="00CA5236">
        <w:t>]</w:t>
      </w:r>
      <w:bookmarkEnd w:id="326"/>
      <w:bookmarkEnd w:id="327"/>
      <w:bookmarkEnd w:id="328"/>
      <w:bookmarkEnd w:id="329"/>
      <w:r w:rsidR="00DC7E5B" w:rsidRPr="00DC7E5B">
        <w:t xml:space="preserve"> </w:t>
      </w:r>
    </w:p>
    <w:p w14:paraId="539C8427" w14:textId="0186C62F" w:rsidR="00C63270" w:rsidRDefault="000A1BDB">
      <w:pPr>
        <w:pStyle w:val="Heading3"/>
      </w:pPr>
      <w:bookmarkStart w:id="330"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30"/>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331" w:name="_Toc192557979"/>
      <w:r>
        <w:t>6.</w:t>
      </w:r>
      <w:r w:rsidR="00DA30E5">
        <w:t>3</w:t>
      </w:r>
      <w:r w:rsidR="002901BE">
        <w:t>0</w:t>
      </w:r>
      <w:r w:rsidR="00A32382" w:rsidRPr="00CA5236">
        <w:t>.2</w:t>
      </w:r>
      <w:r w:rsidR="00074057">
        <w:t xml:space="preserve"> </w:t>
      </w:r>
      <w:r w:rsidR="00A32382" w:rsidRPr="00CA5236">
        <w:t>Cross reference</w:t>
      </w:r>
      <w:bookmarkEnd w:id="331"/>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332" w:name="_Toc192557981"/>
      <w:r>
        <w:t>6.</w:t>
      </w:r>
      <w:r w:rsidR="00DA30E5">
        <w:t>3</w:t>
      </w:r>
      <w:r w:rsidR="002901BE">
        <w:t>0</w:t>
      </w:r>
      <w:r w:rsidR="00A32382" w:rsidRPr="00CA5236">
        <w:t>.3</w:t>
      </w:r>
      <w:r w:rsidR="00074057">
        <w:t xml:space="preserve"> </w:t>
      </w:r>
      <w:r w:rsidR="00A32382" w:rsidRPr="00CA5236">
        <w:t>Mechanism of failure</w:t>
      </w:r>
      <w:bookmarkEnd w:id="332"/>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t>an out-of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333" w:name="_Toc192557982"/>
      <w:r>
        <w:t>6.</w:t>
      </w:r>
      <w:r w:rsidR="00DA30E5">
        <w:t>3</w:t>
      </w:r>
      <w:r w:rsidR="002901BE">
        <w:t>0</w:t>
      </w:r>
      <w:r w:rsidR="00A32382" w:rsidRPr="00A36745">
        <w:t>.4</w:t>
      </w:r>
      <w:bookmarkEnd w:id="333"/>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334"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34"/>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335" w:name="_Toc192557984"/>
      <w:r>
        <w:t>6.</w:t>
      </w:r>
      <w:r w:rsidR="00DA30E5">
        <w:t>3</w:t>
      </w:r>
      <w:r w:rsidR="002901BE">
        <w:t>0</w:t>
      </w:r>
      <w:r>
        <w:t>.6</w:t>
      </w:r>
      <w:r w:rsidR="00074057">
        <w:t xml:space="preserve"> </w:t>
      </w:r>
      <w:bookmarkEnd w:id="335"/>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Heading2"/>
        <w:spacing w:before="0"/>
      </w:pPr>
      <w:bookmarkStart w:id="336" w:name="_Toc174091383"/>
      <w:bookmarkStart w:id="337" w:name="_Ref313948712"/>
      <w:bookmarkStart w:id="338" w:name="_Toc358896411"/>
      <w:bookmarkStart w:id="339" w:name="_Toc440397655"/>
      <w:bookmarkStart w:id="340" w:name="_Toc490994628"/>
      <w:r w:rsidRPr="00B05D88">
        <w:t>6.</w:t>
      </w:r>
      <w:r w:rsidR="00DA30E5">
        <w:t>3</w:t>
      </w:r>
      <w:r w:rsidR="002901BE">
        <w:t>1</w:t>
      </w:r>
      <w:bookmarkEnd w:id="336"/>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r w:rsidRPr="00B05D88">
        <w:t>]</w:t>
      </w:r>
      <w:bookmarkEnd w:id="337"/>
      <w:bookmarkEnd w:id="338"/>
      <w:bookmarkEnd w:id="339"/>
      <w:bookmarkEnd w:id="340"/>
      <w:r w:rsidR="00DC7E5B" w:rsidRPr="00DC7E5B">
        <w:t xml:space="preserve"> </w:t>
      </w:r>
    </w:p>
    <w:p w14:paraId="147701FF" w14:textId="3CC0BCCA" w:rsidR="00A32382" w:rsidRPr="00B05D88" w:rsidRDefault="00A32382" w:rsidP="00A32382">
      <w:pPr>
        <w:pStyle w:val="Heading3"/>
      </w:pPr>
      <w:bookmarkStart w:id="341" w:name="_Toc174091385"/>
      <w:r>
        <w:t>6.</w:t>
      </w:r>
      <w:r w:rsidR="00DA30E5">
        <w:t>3</w:t>
      </w:r>
      <w:r w:rsidR="002901BE">
        <w:t>1</w:t>
      </w:r>
      <w:r w:rsidRPr="00B05D88">
        <w:t>.1</w:t>
      </w:r>
      <w:r w:rsidR="00074057">
        <w:t xml:space="preserve"> </w:t>
      </w:r>
      <w:r w:rsidRPr="00B05D88">
        <w:t>Description of application vulnerability</w:t>
      </w:r>
      <w:bookmarkEnd w:id="341"/>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342" w:name="_Toc174091386"/>
      <w:r>
        <w:t>6.</w:t>
      </w:r>
      <w:r w:rsidR="00DA30E5">
        <w:t>3</w:t>
      </w:r>
      <w:r w:rsidR="002901BE">
        <w:t>1</w:t>
      </w:r>
      <w:r w:rsidRPr="00B05D88">
        <w:t>.2</w:t>
      </w:r>
      <w:r w:rsidR="00074057">
        <w:t xml:space="preserve"> </w:t>
      </w:r>
      <w:r w:rsidRPr="00B05D88">
        <w:t>Cross reference</w:t>
      </w:r>
      <w:bookmarkEnd w:id="342"/>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lastRenderedPageBreak/>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343" w:name="_Toc174091388"/>
      <w:r>
        <w:t>6.</w:t>
      </w:r>
      <w:r w:rsidR="00DA30E5">
        <w:t>3</w:t>
      </w:r>
      <w:r w:rsidR="002901BE">
        <w:t>1</w:t>
      </w:r>
      <w:r>
        <w:t>.3</w:t>
      </w:r>
      <w:r w:rsidR="00074057">
        <w:t xml:space="preserve"> </w:t>
      </w:r>
      <w:r w:rsidR="00A32382" w:rsidRPr="00B05D88">
        <w:t>Mechanism of failure</w:t>
      </w:r>
      <w:bookmarkEnd w:id="343"/>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344" w:name="_Toc174091389"/>
      <w:r>
        <w:t>6.</w:t>
      </w:r>
      <w:r w:rsidR="00DA30E5">
        <w:t>3</w:t>
      </w:r>
      <w:r w:rsidR="002901BE">
        <w:t>1</w:t>
      </w:r>
      <w:r w:rsidRPr="00B05D88">
        <w:t>.4</w:t>
      </w:r>
      <w:bookmarkEnd w:id="344"/>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345" w:name="_Toc174091391"/>
      <w:r>
        <w:t>6.</w:t>
      </w:r>
      <w:r w:rsidR="00DA30E5">
        <w:t>3</w:t>
      </w:r>
      <w:r w:rsidR="002901BE">
        <w:t>1</w:t>
      </w:r>
      <w:r>
        <w:t>.6</w:t>
      </w:r>
      <w:r w:rsidR="00074057">
        <w:t xml:space="preserve"> </w:t>
      </w:r>
      <w:bookmarkEnd w:id="345"/>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Heading2"/>
      </w:pPr>
      <w:bookmarkStart w:id="346" w:name="_6.32_Passing_parameters"/>
      <w:bookmarkStart w:id="347" w:name="_Ref71795799"/>
      <w:bookmarkStart w:id="348" w:name="_Ref313948653"/>
      <w:bookmarkStart w:id="349" w:name="_Toc358896412"/>
      <w:bookmarkStart w:id="350" w:name="_Toc440397656"/>
      <w:bookmarkStart w:id="351" w:name="_Toc490994629"/>
      <w:bookmarkEnd w:id="346"/>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47"/>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r w:rsidRPr="00B227AC">
        <w:t>]</w:t>
      </w:r>
      <w:bookmarkEnd w:id="348"/>
      <w:bookmarkEnd w:id="349"/>
      <w:bookmarkEnd w:id="350"/>
      <w:bookmarkEnd w:id="351"/>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 xml:space="preserve">For example, if an array is passed by reference to a </w:t>
      </w:r>
      <w:r>
        <w:lastRenderedPageBreak/>
        <w:t>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gramStart"/>
      <w:r w:rsidRPr="00063487">
        <w:rPr>
          <w:rFonts w:ascii="Courier New" w:hAnsi="Courier New" w:cs="Courier New"/>
        </w:rPr>
        <w:t>x,x</w:t>
      </w:r>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3B57FD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w:t>
      </w:r>
      <w:hyperlink w:anchor="_6.24_Side-effects_and" w:history="1">
        <w:r w:rsidRPr="005128BB">
          <w:rPr>
            <w:rStyle w:val="Hyperlink"/>
          </w:rPr>
          <w:t xml:space="preserve">in </w:t>
        </w:r>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lastRenderedPageBreak/>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0E8BECF9" w:rsidR="00443478" w:rsidRDefault="00A32382">
      <w:pPr>
        <w:pStyle w:val="Heading2"/>
      </w:pPr>
      <w:bookmarkStart w:id="352" w:name="_6.33_Dangling_references"/>
      <w:bookmarkStart w:id="353" w:name="_Ref313948661"/>
      <w:bookmarkStart w:id="354" w:name="_Toc358896413"/>
      <w:bookmarkStart w:id="355" w:name="_Toc440397657"/>
      <w:bookmarkStart w:id="356" w:name="_Toc490994630"/>
      <w:bookmarkEnd w:id="352"/>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r>
        <w:t>]</w:t>
      </w:r>
      <w:bookmarkEnd w:id="353"/>
      <w:bookmarkEnd w:id="354"/>
      <w:bookmarkEnd w:id="355"/>
      <w:bookmarkEnd w:id="356"/>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lastRenderedPageBreak/>
        <w:t xml:space="preserve">struct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gramStart"/>
      <w:r w:rsidR="00A32382" w:rsidRPr="00397D4F">
        <w:rPr>
          <w:rFonts w:ascii="Courier New" w:hAnsi="Courier New"/>
          <w:sz w:val="22"/>
          <w:szCs w:val="22"/>
        </w:rPr>
        <w:t>ptr)[</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lastRenderedPageBreak/>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Heading2"/>
      </w:pPr>
      <w:bookmarkStart w:id="357" w:name="_Ref313957049"/>
      <w:bookmarkStart w:id="358" w:name="_Toc358896414"/>
      <w:bookmarkStart w:id="359" w:name="_Toc440397658"/>
      <w:bookmarkStart w:id="360"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357"/>
      <w:bookmarkEnd w:id="358"/>
      <w:bookmarkEnd w:id="359"/>
      <w:bookmarkEnd w:id="360"/>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w:t>
      </w:r>
      <w:r>
        <w:lastRenderedPageBreak/>
        <w:t>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Heading2"/>
      </w:pPr>
      <w:bookmarkStart w:id="361" w:name="_Ref313948876"/>
      <w:bookmarkStart w:id="362" w:name="_Toc358896415"/>
      <w:bookmarkStart w:id="363" w:name="_Toc440397659"/>
      <w:bookmarkStart w:id="364" w:name="_Toc490994632"/>
      <w:r w:rsidRPr="009C2580">
        <w:lastRenderedPageBreak/>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61"/>
      <w:bookmarkEnd w:id="362"/>
      <w:bookmarkEnd w:id="363"/>
      <w:bookmarkEnd w:id="364"/>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lastRenderedPageBreak/>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Heading2"/>
      </w:pPr>
      <w:bookmarkStart w:id="365" w:name="_6.36_Ignored_error"/>
      <w:bookmarkStart w:id="366" w:name="_Ref313957058"/>
      <w:bookmarkStart w:id="367" w:name="_Toc358896416"/>
      <w:bookmarkStart w:id="368" w:name="_Toc440397660"/>
      <w:bookmarkStart w:id="369" w:name="_Toc490994633"/>
      <w:bookmarkEnd w:id="365"/>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r w:rsidRPr="008339CA">
        <w:t>]</w:t>
      </w:r>
      <w:bookmarkEnd w:id="366"/>
      <w:bookmarkEnd w:id="367"/>
      <w:bookmarkEnd w:id="368"/>
      <w:bookmarkEnd w:id="369"/>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lastRenderedPageBreak/>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lastRenderedPageBreak/>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370" w:name="_Ref313957101"/>
      <w:bookmarkStart w:id="371" w:name="_Toc358896417"/>
      <w:bookmarkStart w:id="372" w:name="_Toc440397661"/>
    </w:p>
    <w:p w14:paraId="556C2C06" w14:textId="2EDBBD71" w:rsidR="00A32382" w:rsidRDefault="00A32382" w:rsidP="00447BD1">
      <w:pPr>
        <w:pStyle w:val="Heading2"/>
      </w:pPr>
      <w:bookmarkStart w:id="373" w:name="_Toc192557996"/>
      <w:bookmarkStart w:id="374" w:name="_Ref313946079"/>
      <w:bookmarkStart w:id="375" w:name="_Toc358896418"/>
      <w:bookmarkStart w:id="376" w:name="_Toc440397662"/>
      <w:bookmarkStart w:id="377" w:name="_Toc490994634"/>
      <w:bookmarkEnd w:id="370"/>
      <w:bookmarkEnd w:id="371"/>
      <w:bookmarkEnd w:id="372"/>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73"/>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[AMV</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r>
        <w:t>]</w:t>
      </w:r>
      <w:bookmarkEnd w:id="374"/>
      <w:bookmarkEnd w:id="375"/>
      <w:bookmarkEnd w:id="376"/>
      <w:bookmarkEnd w:id="377"/>
      <w:r w:rsidR="00DC7E5B" w:rsidRPr="00DC7E5B">
        <w:t xml:space="preserve"> </w:t>
      </w:r>
    </w:p>
    <w:p w14:paraId="31E1C264" w14:textId="0791D2F6" w:rsidR="00443478" w:rsidRDefault="00A32382">
      <w:pPr>
        <w:pStyle w:val="Heading3"/>
      </w:pPr>
      <w:bookmarkStart w:id="378" w:name="_Toc192557998"/>
      <w:r>
        <w:t>6.</w:t>
      </w:r>
      <w:r w:rsidR="00F1143D">
        <w:t>3</w:t>
      </w:r>
      <w:r w:rsidR="00AB22AD">
        <w:t>7</w:t>
      </w:r>
      <w:r>
        <w:t>.1</w:t>
      </w:r>
      <w:r w:rsidR="00074057">
        <w:t xml:space="preserve"> </w:t>
      </w:r>
      <w:r w:rsidR="000C3CDC">
        <w:t>Description of</w:t>
      </w:r>
      <w:r>
        <w:t xml:space="preserve"> application vulnerability</w:t>
      </w:r>
      <w:bookmarkEnd w:id="378"/>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 xml:space="preserve">Furthermore, if the representation of the value of an </w:t>
      </w:r>
      <w:r w:rsidRPr="007F785E">
        <w:rPr>
          <w:rFonts w:cs="Arial"/>
          <w:szCs w:val="20"/>
        </w:rPr>
        <w:lastRenderedPageBreak/>
        <w:t>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379" w:name="_Toc192557999"/>
      <w:r>
        <w:t>6.</w:t>
      </w:r>
      <w:r w:rsidR="00F1143D">
        <w:t>3</w:t>
      </w:r>
      <w:r w:rsidR="00EF7FEC">
        <w:t>7</w:t>
      </w:r>
      <w:r>
        <w:t>.</w:t>
      </w:r>
      <w:r w:rsidR="000C3CDC">
        <w:t>2</w:t>
      </w:r>
      <w:r w:rsidR="00074057">
        <w:t xml:space="preserve"> </w:t>
      </w:r>
      <w:r>
        <w:t>Cross reference</w:t>
      </w:r>
      <w:bookmarkEnd w:id="379"/>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380" w:name="_Toc192558001"/>
      <w:r>
        <w:t>6.</w:t>
      </w:r>
      <w:r w:rsidR="00F1143D">
        <w:t>3</w:t>
      </w:r>
      <w:r w:rsidR="00EF7FEC">
        <w:t>7</w:t>
      </w:r>
      <w:r>
        <w:t>.3</w:t>
      </w:r>
      <w:r w:rsidR="00074057">
        <w:t xml:space="preserve"> </w:t>
      </w:r>
      <w:r w:rsidR="000C3CDC">
        <w:t>Mechanism of</w:t>
      </w:r>
      <w:r>
        <w:t xml:space="preserve"> failure</w:t>
      </w:r>
      <w:bookmarkEnd w:id="380"/>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lastRenderedPageBreak/>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381" w:name="_Toc192558002"/>
      <w:r>
        <w:t>6.</w:t>
      </w:r>
      <w:r w:rsidR="00F1143D">
        <w:t>3</w:t>
      </w:r>
      <w:r w:rsidR="00EF7FEC">
        <w:t>7</w:t>
      </w:r>
      <w:r>
        <w:t>.</w:t>
      </w:r>
      <w:bookmarkEnd w:id="381"/>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382" w:name="_Toc192558003"/>
      <w:r>
        <w:t>6.</w:t>
      </w:r>
      <w:r w:rsidR="00F1143D">
        <w:t>3</w:t>
      </w:r>
      <w:r w:rsidR="00EF7FEC">
        <w:t>7</w:t>
      </w:r>
      <w:r>
        <w:t>.5</w:t>
      </w:r>
      <w:r w:rsidR="00074057">
        <w:t xml:space="preserve"> </w:t>
      </w:r>
      <w:r w:rsidR="000C3CDC">
        <w:t>Avoiding the</w:t>
      </w:r>
      <w:r>
        <w:t xml:space="preserve"> vulnerability or mitigating its effects</w:t>
      </w:r>
      <w:bookmarkEnd w:id="382"/>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383" w:name="_Toc192558004"/>
      <w:r>
        <w:t>6.</w:t>
      </w:r>
      <w:r w:rsidR="00F1143D">
        <w:t>3</w:t>
      </w:r>
      <w:r w:rsidR="00EF7FEC">
        <w:t>7</w:t>
      </w:r>
      <w:r>
        <w:t>.6</w:t>
      </w:r>
      <w:r w:rsidR="00074057">
        <w:t xml:space="preserve"> </w:t>
      </w:r>
      <w:bookmarkEnd w:id="383"/>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7BE59369" w:rsidR="00AC6117" w:rsidRPr="005E3417" w:rsidRDefault="00AC6117" w:rsidP="00AC6117">
      <w:pPr>
        <w:pStyle w:val="Heading2"/>
      </w:pPr>
      <w:bookmarkStart w:id="384" w:name="_Toc440397663"/>
      <w:bookmarkStart w:id="385" w:name="_Ref350771621"/>
      <w:bookmarkStart w:id="386" w:name="_Toc490994635"/>
      <w:bookmarkStart w:id="387" w:name="_Toc192557891"/>
      <w:bookmarkStart w:id="388" w:name="_Ref313957257"/>
      <w:bookmarkStart w:id="389" w:name="_Toc358896419"/>
      <w:r>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[YAN</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r>
        <w:t>]</w:t>
      </w:r>
      <w:bookmarkEnd w:id="384"/>
      <w:bookmarkEnd w:id="385"/>
      <w:bookmarkEnd w:id="386"/>
    </w:p>
    <w:p w14:paraId="7331A766" w14:textId="0DAFAE30" w:rsidR="00AC6117" w:rsidRDefault="00AC6117" w:rsidP="00AC6117">
      <w:pPr>
        <w:pStyle w:val="Heading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 xml:space="preserve">same </w:t>
      </w:r>
      <w:r w:rsidRPr="000E4C3D">
        <w:lastRenderedPageBreak/>
        <w:t>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lastRenderedPageBreak/>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Heading2"/>
        <w:spacing w:before="240"/>
      </w:pPr>
      <w:bookmarkStart w:id="390" w:name="_Toc440397664"/>
      <w:bookmarkStart w:id="391" w:name="_Ref350771551"/>
      <w:bookmarkStart w:id="392" w:name="_Toc490994636"/>
      <w:r>
        <w:t>6.</w:t>
      </w:r>
      <w:r w:rsidR="00EF7FEC">
        <w:t>39</w:t>
      </w:r>
      <w:r w:rsidR="00074057">
        <w:t xml:space="preserve"> </w:t>
      </w:r>
      <w:r w:rsidRPr="00D80A85">
        <w:t xml:space="preserve">Memory </w:t>
      </w:r>
      <w:r w:rsidR="00551BE5">
        <w:t>l</w:t>
      </w:r>
      <w:r w:rsidRPr="00D80A85">
        <w:t>eak</w:t>
      </w:r>
      <w:bookmarkEnd w:id="387"/>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r w:rsidRPr="00D80A85">
        <w:t>]</w:t>
      </w:r>
      <w:bookmarkEnd w:id="388"/>
      <w:bookmarkEnd w:id="389"/>
      <w:bookmarkEnd w:id="390"/>
      <w:bookmarkEnd w:id="391"/>
      <w:bookmarkEnd w:id="392"/>
      <w:r w:rsidR="00DC7E5B" w:rsidRPr="00DC7E5B">
        <w:t xml:space="preserve"> </w:t>
      </w:r>
    </w:p>
    <w:p w14:paraId="171D4A96" w14:textId="76D59910" w:rsidR="00443478" w:rsidRDefault="00A32382">
      <w:pPr>
        <w:pStyle w:val="Heading3"/>
      </w:pPr>
      <w:bookmarkStart w:id="393" w:name="_Toc192557893"/>
      <w:r>
        <w:t>6.</w:t>
      </w:r>
      <w:r w:rsidR="005E09D8">
        <w:t>39</w:t>
      </w:r>
      <w:r w:rsidRPr="00D80A85">
        <w:t>.</w:t>
      </w:r>
      <w:r>
        <w:t>1</w:t>
      </w:r>
      <w:r w:rsidR="00074057">
        <w:t xml:space="preserve"> </w:t>
      </w:r>
      <w:r>
        <w:t>Description</w:t>
      </w:r>
      <w:r w:rsidRPr="00D80A85">
        <w:t xml:space="preserve"> of application vulnerability</w:t>
      </w:r>
      <w:bookmarkEnd w:id="393"/>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394" w:name="_Toc192557894"/>
      <w:r>
        <w:t>6.</w:t>
      </w:r>
      <w:r w:rsidR="005E09D8">
        <w:t>39</w:t>
      </w:r>
      <w:r w:rsidRPr="00D80A85">
        <w:t>.2</w:t>
      </w:r>
      <w:r w:rsidR="00074057">
        <w:t xml:space="preserve"> </w:t>
      </w:r>
      <w:r w:rsidRPr="00D80A85">
        <w:t>Cross reference</w:t>
      </w:r>
      <w:bookmarkEnd w:id="394"/>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395" w:name="_Toc192557896"/>
      <w:r>
        <w:t>6.</w:t>
      </w:r>
      <w:r w:rsidR="005E09D8">
        <w:t>39</w:t>
      </w:r>
      <w:r w:rsidRPr="00D80A85">
        <w:t>.3</w:t>
      </w:r>
      <w:r w:rsidR="00074057">
        <w:t xml:space="preserve"> </w:t>
      </w:r>
      <w:r w:rsidRPr="00D80A85">
        <w:t>Mechanism of failure</w:t>
      </w:r>
      <w:bookmarkEnd w:id="395"/>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lastRenderedPageBreak/>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396" w:name="_Toc192557899"/>
      <w:r>
        <w:t>6.</w:t>
      </w:r>
      <w:r w:rsidR="005E09D8">
        <w:t>39</w:t>
      </w:r>
      <w:r>
        <w:t>.6</w:t>
      </w:r>
      <w:r w:rsidR="00074057">
        <w:t xml:space="preserve"> </w:t>
      </w:r>
      <w:bookmarkEnd w:id="396"/>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lastRenderedPageBreak/>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Heading2"/>
      </w:pPr>
      <w:bookmarkStart w:id="397" w:name="_Ref313957250"/>
      <w:bookmarkStart w:id="398" w:name="_Toc358896420"/>
      <w:bookmarkStart w:id="399" w:name="_Toc440397665"/>
      <w:bookmarkStart w:id="400"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397"/>
      <w:bookmarkEnd w:id="398"/>
      <w:bookmarkEnd w:id="399"/>
      <w:bookmarkEnd w:id="400"/>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w:t>
      </w:r>
      <w:r w:rsidR="001D52D5">
        <w:lastRenderedPageBreak/>
        <w:t>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580395FD" w:rsidR="006D14A3" w:rsidRDefault="00F741F8" w:rsidP="006D14A3">
      <w:r>
        <w:t>(C++-specific text, move when appropriate</w:t>
      </w:r>
      <w:r w:rsidR="00F97466">
        <w:t xml:space="preserve"> – AI Clive.</w:t>
      </w:r>
      <w:proofErr w:type="gramStart"/>
      <w:r>
        <w:t>).</w:t>
      </w:r>
      <w:r w:rsidR="006D14A3" w:rsidRPr="00447BD1">
        <w:rPr>
          <w:i/>
          <w:color w:val="FF0000"/>
        </w:rPr>
        <w:t>Again</w:t>
      </w:r>
      <w:proofErr w:type="gramEnd"/>
      <w:r w:rsidR="006D14A3" w:rsidRPr="00447BD1">
        <w:rPr>
          <w:i/>
          <w:color w:val="FF0000"/>
        </w:rPr>
        <w:t>, for C++, there are some irregularities in the semantics of arrays and pointers that can lead to the generic having different behaviour for different, but apparently very similar, types.</w:t>
      </w:r>
      <w:r w:rsidR="00CF033F">
        <w:rPr>
          <w:i/>
          <w:color w:val="FF0000"/>
        </w:rPr>
        <w:t xml:space="preserve"> </w:t>
      </w:r>
      <w:r w:rsidR="006D14A3" w:rsidRPr="00447BD1">
        <w:rPr>
          <w:i/>
          <w:color w:val="FF0000"/>
        </w:rPr>
        <w:t>In such cases, specialization can be used to enforce consistent behaviour.</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lastRenderedPageBreak/>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Heading2"/>
      </w:pPr>
      <w:bookmarkStart w:id="401" w:name="_Ref313957117"/>
      <w:bookmarkStart w:id="402" w:name="_Toc358896421"/>
      <w:bookmarkStart w:id="403" w:name="_Toc440397666"/>
      <w:bookmarkStart w:id="404" w:name="_Toc490994638"/>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401"/>
      <w:bookmarkEnd w:id="402"/>
      <w:bookmarkEnd w:id="403"/>
      <w:bookmarkEnd w:id="404"/>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EB8BED6"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6EFD6194" w:rsidR="001B3BDF" w:rsidRDefault="001B3BDF" w:rsidP="001B3BDF">
      <w:r w:rsidRPr="00746195">
        <w:lastRenderedPageBreak/>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w:t>
      </w:r>
      <w:proofErr w:type="gramStart"/>
      <w:r>
        <w:t>a</w:t>
      </w:r>
      <w:r w:rsidRPr="00746195">
        <w:t>“</w:t>
      </w:r>
      <w:proofErr w:type="gramEnd"/>
      <w:r>
        <w:t>-</w:t>
      </w:r>
      <w:r w:rsidRPr="00746195">
        <w:t>relationships (see also &lt;&lt; reference to BLP</w:t>
      </w:r>
      <w:r>
        <w:t>, Liskov</w:t>
      </w:r>
      <w:r w:rsidRPr="00746195">
        <w:t>&gt;&gt;</w:t>
      </w:r>
      <w:r>
        <w:t>)</w:t>
      </w:r>
      <w:r w:rsidRPr="00746195">
        <w:t>: methods never intended to be applicable to instances of a subclass are inherited nevertheless. For example, an instance of class aircraftCarrier may be „</w:t>
      </w:r>
      <w:proofErr w:type="gramStart"/>
      <w:r w:rsidRPr="00746195">
        <w:t>turn“</w:t>
      </w:r>
      <w:proofErr w:type="gramEnd"/>
      <w:r w:rsidRPr="00746195">
        <w:t>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77777777" w:rsidR="001B3BDF" w:rsidRPr="00746195" w:rsidRDefault="001B3BDF" w:rsidP="001B3BDF">
      <w:r>
        <w:t xml:space="preserve">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proofErr w:type="gramStart"/>
      <w:r>
        <w:t>( see</w:t>
      </w:r>
      <w:proofErr w:type="gramEnd"/>
      <w:r>
        <w:t xml:space="preserve"> also &lt;&lt; reference to BJL, name spaces&gt;&gt;)</w:t>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RDefault="001D24B6" w:rsidP="000D69D3">
      <w:pPr>
        <w:pStyle w:val="ListParagraph"/>
        <w:numPr>
          <w:ilvl w:val="0"/>
          <w:numId w:val="117"/>
        </w:numPr>
      </w:pPr>
      <w:r>
        <w:t>Avoid the creation of base classes that are both virtual and non-virtual</w:t>
      </w:r>
      <w:r w:rsidR="00770A85">
        <w:t xml:space="preserve"> in the same hierarchy.</w:t>
      </w:r>
      <w:r w:rsidR="00F97466">
        <w:t xml:space="preserve"> (Clive - C++)</w:t>
      </w: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lastRenderedPageBreak/>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405" w:name="_Ref313956950"/>
      <w:bookmarkStart w:id="406" w:name="_Toc358896422"/>
      <w:bookmarkStart w:id="407" w:name="_Toc192558125"/>
    </w:p>
    <w:p w14:paraId="334BA394" w14:textId="38623848" w:rsidR="00AE1125" w:rsidRPr="005E3417" w:rsidRDefault="00AE1125" w:rsidP="00AE1125">
      <w:pPr>
        <w:pStyle w:val="Heading2"/>
      </w:pPr>
      <w:bookmarkStart w:id="408" w:name="_6.42_Violations_of"/>
      <w:bookmarkStart w:id="409" w:name="_Toc440397667"/>
      <w:bookmarkStart w:id="410" w:name="_Toc490994639"/>
      <w:bookmarkEnd w:id="408"/>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t>[BLP</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r w:rsidR="005944AE" w:rsidRPr="00D80A85">
        <w:t>]</w:t>
      </w:r>
      <w:bookmarkEnd w:id="409"/>
      <w:bookmarkEnd w:id="410"/>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This is the basis of the Liskov principle.</w:t>
      </w:r>
      <w:r w:rsidR="00DA77CC" w:rsidRPr="00E16480">
        <w:t xml:space="preserve"> </w:t>
      </w:r>
    </w:p>
    <w:p w14:paraId="15D5ABD2" w14:textId="0271B9D8" w:rsidR="00AE1125" w:rsidRDefault="00DA77CC" w:rsidP="00AE1125">
      <w:r>
        <w:t>T</w:t>
      </w:r>
      <w:r w:rsidR="00AE1125">
        <w:t>he Liskov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5FF33A48" w:rsidR="00AE1125" w:rsidRDefault="00AE1125" w:rsidP="00AE1125">
      <w:r>
        <w:t>Violations of the Liskov Principle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(cwe)</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w:t>
      </w:r>
      <w:r>
        <w:lastRenderedPageBreak/>
        <w:t xml:space="preserve">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58E28E7D" w:rsidR="00F21D32" w:rsidRPr="005E3417" w:rsidRDefault="00AC6117" w:rsidP="00F21D32">
      <w:pPr>
        <w:pStyle w:val="Heading2"/>
      </w:pPr>
      <w:bookmarkStart w:id="411" w:name="_Toc440397668"/>
      <w:bookmarkStart w:id="412" w:name="_Toc490994640"/>
      <w:r>
        <w:t>6.4</w:t>
      </w:r>
      <w:r w:rsidR="005E09D8">
        <w:t>3</w:t>
      </w:r>
      <w:r w:rsidR="00F21D32">
        <w:t xml:space="preserve"> Redispatching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F21D32">
        <w:t>[PPH</w:t>
      </w:r>
      <w:r w:rsidR="005944AE">
        <w:fldChar w:fldCharType="begin"/>
      </w:r>
      <w:r w:rsidR="005944AE">
        <w:instrText xml:space="preserve"> XE "PPH – Redispatching" </w:instrText>
      </w:r>
      <w:r w:rsidR="005944AE">
        <w:fldChar w:fldCharType="end"/>
      </w:r>
      <w:r w:rsidR="00F21D32">
        <w:t>]</w:t>
      </w:r>
      <w:bookmarkEnd w:id="411"/>
      <w:bookmarkEnd w:id="412"/>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w:t>
      </w:r>
      <w:r>
        <w:lastRenderedPageBreak/>
        <w:t xml:space="preserve">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Paragraph"/>
        <w:numPr>
          <w:ilvl w:val="0"/>
          <w:numId w:val="3"/>
        </w:numPr>
      </w:pPr>
      <w:commentRangeStart w:id="413"/>
      <w:r>
        <w:t>Enforce a principle that, even across class hierarchies, converging services use a single implementation</w:t>
      </w:r>
      <w:commentRangeEnd w:id="413"/>
      <w:r w:rsidR="00017CE9">
        <w:rPr>
          <w:rStyle w:val="CommentReference"/>
        </w:rPr>
        <w:commentReference w:id="413"/>
      </w:r>
    </w:p>
    <w:p w14:paraId="5DC89FCC" w14:textId="77777777" w:rsidR="00EF29A1" w:rsidRDefault="00EF29A1" w:rsidP="000D69D3">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6A64ACF4" w:rsidR="00F21D32" w:rsidRPr="00BC7AC1" w:rsidRDefault="00F21D32" w:rsidP="000D69D3">
      <w:pPr>
        <w:pStyle w:val="ListParagraph"/>
        <w:numPr>
          <w:ilvl w:val="0"/>
          <w:numId w:val="3"/>
        </w:numPr>
      </w:pPr>
      <w:r>
        <w:lastRenderedPageBreak/>
        <w:t xml:space="preserve">Avoid dispatching calls in methods where possible. See upcast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Heading2"/>
      </w:pPr>
      <w:bookmarkStart w:id="414" w:name="_6.44_Polymorphic_variables"/>
      <w:bookmarkStart w:id="415" w:name="_Toc440397669"/>
      <w:bookmarkStart w:id="416" w:name="_Toc490994641"/>
      <w:bookmarkStart w:id="417" w:name="CVP_Secretariat_Location"/>
      <w:bookmarkStart w:id="418" w:name="BKK"/>
      <w:bookmarkEnd w:id="414"/>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[BKK</w:t>
      </w:r>
      <w:r w:rsidR="005944AE">
        <w:fldChar w:fldCharType="begin"/>
      </w:r>
      <w:r w:rsidR="005944AE">
        <w:instrText xml:space="preserve"> XE "BKK – Polymorphic variables" </w:instrText>
      </w:r>
      <w:r w:rsidR="005944AE">
        <w:fldChar w:fldCharType="end"/>
      </w:r>
      <w:r w:rsidR="005944AE" w:rsidRPr="00D80A85">
        <w:t>]</w:t>
      </w:r>
      <w:bookmarkEnd w:id="415"/>
      <w:bookmarkEnd w:id="416"/>
    </w:p>
    <w:bookmarkEnd w:id="417"/>
    <w:bookmarkEnd w:id="418"/>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B0D042F" w14:textId="77777777" w:rsidR="004F1B76" w:rsidRDefault="004F1B76" w:rsidP="000D69D3">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6644F201" w:rsidR="004F1B76" w:rsidRDefault="004F1B76" w:rsidP="004F1B76">
      <w:r>
        <w:t xml:space="preserve">Unchecked casts allow arbitrary breaches of safety and security. See </w:t>
      </w:r>
      <w:del w:id="419" w:author="Stephen Michell" w:date="2018-01-21T08:00:00Z">
        <w:r w:rsidDel="00AB6848">
          <w:delText>[</w:delText>
        </w:r>
      </w:del>
      <w:ins w:id="420"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421" w:author="Stephen Michell" w:date="2018-01-21T07:59:00Z">
        <w:r w:rsidR="00AB6848">
          <w:rPr>
            <w:rStyle w:val="Hyperlink"/>
          </w:rPr>
          <w:t xml:space="preserve">6.11 </w:t>
        </w:r>
      </w:ins>
      <w:ins w:id="422" w:author="Stephen Michell" w:date="2018-01-20T22:04:00Z">
        <w:r w:rsidR="002F568D" w:rsidRPr="00644834">
          <w:rPr>
            <w:rStyle w:val="Hyperlink"/>
            <w:rFonts w:cstheme="minorHAnsi"/>
          </w:rPr>
          <w:t>Pointer Casting and Pointer Type Changes</w:t>
        </w:r>
        <w:r w:rsidR="00644834">
          <w:fldChar w:fldCharType="end"/>
        </w:r>
      </w:ins>
      <w:ins w:id="423" w:author="Stephen Michell" w:date="2018-01-21T08:00:00Z">
        <w:r w:rsidR="00AB6848">
          <w:t xml:space="preserve"> [HFC]</w:t>
        </w:r>
      </w:ins>
      <w:r>
        <w:t>.</w:t>
      </w:r>
    </w:p>
    <w:p w14:paraId="049D4A7D" w14:textId="77777777" w:rsidR="004F1B76" w:rsidRDefault="004F1B76" w:rsidP="004F1B76">
      <w:r>
        <w:t>Note that some languages also have implicit upcasts and downcasts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lastRenderedPageBreak/>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424" w:author="Stephen Michell" w:date="2018-01-20T22:05:00Z">
        <w:r w:rsidR="00644834">
          <w:fldChar w:fldCharType="begin"/>
        </w:r>
        <w:r w:rsidR="00644834">
          <w:instrText xml:space="preserve"> HYPERLINK  \l "_6.11_Pointer_type_1" </w:instrText>
        </w:r>
        <w:r w:rsidR="00644834">
          <w:fldChar w:fldCharType="separate"/>
        </w:r>
      </w:ins>
      <w:ins w:id="425" w:author="Stephen Michell" w:date="2018-01-21T08:01:00Z">
        <w:r w:rsidR="00AB6848">
          <w:rPr>
            <w:rStyle w:val="Hyperlink"/>
          </w:rPr>
          <w:t>6.</w:t>
        </w:r>
        <w:proofErr w:type="gramStart"/>
        <w:r w:rsidR="00AB6848">
          <w:rPr>
            <w:rStyle w:val="Hyperlink"/>
          </w:rPr>
          <w:t xml:space="preserve">11 </w:t>
        </w:r>
      </w:ins>
      <w:ins w:id="426" w:author="Stephen Michell" w:date="2018-01-20T22:05:00Z">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r w:rsidR="00644834">
          <w:fldChar w:fldCharType="end"/>
        </w:r>
      </w:ins>
      <w:ins w:id="427" w:author="Stephen Michell" w:date="2018-01-21T08:01:00Z">
        <w:r w:rsidR="00AB6848">
          <w:t xml:space="preserve"> [HFC]</w:t>
        </w:r>
      </w:ins>
      <w:ins w:id="428" w:author="Stephen Michell" w:date="2018-01-20T22:02:00Z">
        <w:r w:rsidR="002F568D">
          <w:t xml:space="preserve"> </w:t>
        </w:r>
      </w:ins>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upcasting, ensure functional consistency of the subclass-specific data to the changes affected via the upcasted reference. </w:t>
      </w:r>
    </w:p>
    <w:p w14:paraId="55632F97" w14:textId="7077F3BE" w:rsidR="00934FCD" w:rsidRDefault="004F1B76" w:rsidP="000D69D3">
      <w:pPr>
        <w:pStyle w:val="ListParagraph"/>
        <w:numPr>
          <w:ilvl w:val="0"/>
          <w:numId w:val="3"/>
        </w:numPr>
      </w:pPr>
      <w:r>
        <w:t xml:space="preserve">Try to avoid downcasts.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429" w:name="_Toc440397670"/>
      <w:r w:rsidRPr="00A1638E">
        <w:t>Do not allow unchecked casts.</w:t>
      </w:r>
      <w:bookmarkEnd w:id="429"/>
    </w:p>
    <w:p w14:paraId="5C8374FE" w14:textId="77777777" w:rsidR="00CA162F" w:rsidRDefault="00CA162F" w:rsidP="00EE72B0">
      <w:pPr>
        <w:pStyle w:val="Heading2"/>
      </w:pPr>
      <w:bookmarkStart w:id="430" w:name="_Toc440397671"/>
    </w:p>
    <w:p w14:paraId="0F614AE3" w14:textId="69A6B926" w:rsidR="00EE72B0" w:rsidRPr="002B5D43" w:rsidRDefault="00EE72B0" w:rsidP="00EE72B0">
      <w:pPr>
        <w:pStyle w:val="Heading2"/>
      </w:pPr>
      <w:bookmarkStart w:id="431" w:name="_Toc49099464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405"/>
      <w:bookmarkEnd w:id="406"/>
      <w:bookmarkEnd w:id="430"/>
      <w:bookmarkEnd w:id="431"/>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gramStart"/>
      <w:r w:rsidRPr="002B5D43">
        <w:rPr>
          <w:rFonts w:ascii="Courier New" w:hAnsi="Courier New" w:cs="Courier New"/>
        </w:rPr>
        <w:t>sqrt(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lastRenderedPageBreak/>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432" w:name="_Ref313957288"/>
      <w:bookmarkStart w:id="433" w:name="_Toc358896423"/>
      <w:bookmarkStart w:id="434" w:name="_Toc440397672"/>
      <w:bookmarkStart w:id="435" w:name="_Toc490994643"/>
      <w:r w:rsidRPr="00B05D88">
        <w:t>6.</w:t>
      </w:r>
      <w:r w:rsidR="00026CB8">
        <w:t>4</w:t>
      </w:r>
      <w:r w:rsidR="005E09D8">
        <w:t>6</w:t>
      </w:r>
      <w:bookmarkEnd w:id="407"/>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432"/>
      <w:bookmarkEnd w:id="433"/>
      <w:bookmarkEnd w:id="434"/>
      <w:bookmarkEnd w:id="435"/>
      <w:r w:rsidR="00DC7E5B" w:rsidRPr="00DC7E5B">
        <w:t xml:space="preserve"> </w:t>
      </w:r>
    </w:p>
    <w:p w14:paraId="75F30546" w14:textId="6A720EA9" w:rsidR="00A32382" w:rsidRPr="00B05D88" w:rsidRDefault="00A32382" w:rsidP="00A32382">
      <w:pPr>
        <w:pStyle w:val="Heading3"/>
      </w:pPr>
      <w:bookmarkStart w:id="436" w:name="_Toc192558127"/>
      <w:r>
        <w:t>6.</w:t>
      </w:r>
      <w:r w:rsidR="00026CB8">
        <w:t>4</w:t>
      </w:r>
      <w:r w:rsidR="005E09D8">
        <w:t>6</w:t>
      </w:r>
      <w:r w:rsidRPr="00B05D88">
        <w:t>.1</w:t>
      </w:r>
      <w:r w:rsidR="00074057">
        <w:t xml:space="preserve"> </w:t>
      </w:r>
      <w:r w:rsidRPr="00B05D88">
        <w:t>Description of application vulnerability</w:t>
      </w:r>
      <w:bookmarkEnd w:id="436"/>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437" w:name="_Toc192558128"/>
      <w:r>
        <w:t>6.</w:t>
      </w:r>
      <w:r w:rsidR="00026CB8">
        <w:t>4</w:t>
      </w:r>
      <w:r w:rsidR="005E09D8">
        <w:t>6</w:t>
      </w:r>
      <w:r w:rsidRPr="00B05D88">
        <w:t>.2</w:t>
      </w:r>
      <w:r w:rsidR="00074057">
        <w:t xml:space="preserve"> </w:t>
      </w:r>
      <w:r w:rsidRPr="00B05D88">
        <w:t>Cross reference</w:t>
      </w:r>
      <w:bookmarkEnd w:id="437"/>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438" w:name="_Toc192558130"/>
      <w:r>
        <w:t>6.</w:t>
      </w:r>
      <w:r w:rsidR="00026CB8">
        <w:t>4</w:t>
      </w:r>
      <w:r w:rsidR="005E09D8">
        <w:t>6</w:t>
      </w:r>
      <w:r w:rsidRPr="00B05D88">
        <w:t>.3</w:t>
      </w:r>
      <w:r w:rsidR="00074057">
        <w:t xml:space="preserve"> </w:t>
      </w:r>
      <w:r w:rsidRPr="00B05D88">
        <w:t>Mechanism of failure</w:t>
      </w:r>
      <w:bookmarkEnd w:id="438"/>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439" w:name="_Toc192558131"/>
      <w:r>
        <w:t>6.</w:t>
      </w:r>
      <w:r w:rsidR="00026CB8">
        <w:t>4</w:t>
      </w:r>
      <w:r w:rsidR="005E09D8">
        <w:t>6</w:t>
      </w:r>
      <w:r w:rsidRPr="00B05D88">
        <w:t>.4</w:t>
      </w:r>
      <w:bookmarkEnd w:id="439"/>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440" w:name="_Toc192558132"/>
      <w:r>
        <w:t>6.</w:t>
      </w:r>
      <w:r w:rsidR="00026CB8">
        <w:t>4</w:t>
      </w:r>
      <w:r w:rsidR="005E09D8">
        <w:t>6</w:t>
      </w:r>
      <w:r>
        <w:t>.5</w:t>
      </w:r>
      <w:r w:rsidR="00074057">
        <w:t xml:space="preserve"> </w:t>
      </w:r>
      <w:r w:rsidR="00A32382" w:rsidRPr="00B05D88">
        <w:t>Avoiding the vulnerability or mitigating its effects</w:t>
      </w:r>
      <w:bookmarkEnd w:id="440"/>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lastRenderedPageBreak/>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441" w:name="_Toc192558133"/>
      <w:r>
        <w:t>6.</w:t>
      </w:r>
      <w:r w:rsidR="00026CB8">
        <w:t>4</w:t>
      </w:r>
      <w:r w:rsidR="005E09D8">
        <w:t>6</w:t>
      </w:r>
      <w:r>
        <w:t>.6</w:t>
      </w:r>
      <w:r w:rsidR="00074057">
        <w:t xml:space="preserve"> </w:t>
      </w:r>
      <w:bookmarkEnd w:id="441"/>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442" w:name="_Ref313948677"/>
      <w:bookmarkStart w:id="443" w:name="_Toc358896424"/>
      <w:bookmarkStart w:id="444" w:name="_Toc440397673"/>
      <w:bookmarkStart w:id="445"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[DJS</w:t>
      </w:r>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442"/>
      <w:bookmarkEnd w:id="443"/>
      <w:bookmarkEnd w:id="444"/>
      <w:bookmarkEnd w:id="445"/>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81EDDD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6.34 Subprogram signature mismatch </w:t>
      </w:r>
      <w:r w:rsidR="00902691" w:rsidRPr="00B72322">
        <w:rPr>
          <w:i/>
          <w:color w:val="0070C0"/>
          <w:u w:val="single"/>
        </w:rPr>
        <w:fldChar w:fldCharType="begin"/>
      </w:r>
      <w:r w:rsidR="00902691" w:rsidRPr="00B72322">
        <w:rPr>
          <w:i/>
          <w:color w:val="0070C0"/>
          <w:u w:val="single"/>
        </w:rPr>
        <w:instrText xml:space="preserve"> XE "Language vulnerabilities: Subprogram signature mismatch [OTR]" </w:instrText>
      </w:r>
      <w:r w:rsidR="00902691" w:rsidRPr="00B72322">
        <w:rPr>
          <w:i/>
          <w:color w:val="0070C0"/>
          <w:u w:val="single"/>
        </w:rPr>
        <w:fldChar w:fldCharType="end"/>
      </w:r>
      <w:r w:rsidR="00902691" w:rsidRPr="00B72322">
        <w:rPr>
          <w:i/>
          <w:color w:val="0070C0"/>
          <w:u w:val="single"/>
        </w:rPr>
        <w:t xml:space="preserve"> [OTR</w:t>
      </w:r>
      <w:r w:rsidR="00902691" w:rsidRPr="00B72322">
        <w:rPr>
          <w:i/>
          <w:color w:val="0070C0"/>
          <w:u w:val="single"/>
        </w:rPr>
        <w:fldChar w:fldCharType="begin"/>
      </w:r>
      <w:r w:rsidR="00902691" w:rsidRPr="00B72322">
        <w:rPr>
          <w:i/>
          <w:color w:val="0070C0"/>
          <w:u w:val="single"/>
        </w:rPr>
        <w:instrText xml:space="preserve"> XE "OTR – Subprogram signature mismatch"</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6.32 Passing parameters and return values </w:t>
      </w:r>
      <w:r w:rsidR="00902691" w:rsidRPr="00B72322">
        <w:rPr>
          <w:i/>
          <w:color w:val="0070C0"/>
          <w:u w:val="single"/>
        </w:rPr>
        <w:fldChar w:fldCharType="begin"/>
      </w:r>
      <w:r w:rsidR="00902691" w:rsidRPr="00B72322">
        <w:rPr>
          <w:i/>
          <w:color w:val="0070C0"/>
          <w:u w:val="single"/>
        </w:rPr>
        <w:instrText xml:space="preserve"> XE "Language vulnerabilities: Passing parameters and return values [CSJ]" </w:instrText>
      </w:r>
      <w:r w:rsidR="00902691" w:rsidRPr="00B72322">
        <w:rPr>
          <w:i/>
          <w:color w:val="0070C0"/>
          <w:u w:val="single"/>
        </w:rPr>
        <w:fldChar w:fldCharType="end"/>
      </w:r>
      <w:r w:rsidR="00902691" w:rsidRPr="00B72322">
        <w:rPr>
          <w:i/>
          <w:color w:val="0070C0"/>
          <w:u w:val="single"/>
        </w:rPr>
        <w:t xml:space="preserve"> [CSJ</w:t>
      </w:r>
      <w:r w:rsidR="00902691" w:rsidRPr="00B72322">
        <w:rPr>
          <w:i/>
          <w:color w:val="0070C0"/>
          <w:u w:val="single"/>
        </w:rPr>
        <w:fldChar w:fldCharType="begin"/>
      </w:r>
      <w:r w:rsidR="00902691" w:rsidRPr="00B72322">
        <w:rPr>
          <w:i/>
          <w:color w:val="0070C0"/>
          <w:u w:val="single"/>
        </w:rPr>
        <w:instrText xml:space="preserve"> XE "CSJ – Passing parameters and return values" </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3266A187"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w:t>
      </w:r>
      <w:r>
        <w:lastRenderedPageBreak/>
        <w:t>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02691" w:rsidRPr="00B72322">
        <w:rPr>
          <w:i/>
          <w:color w:val="0070C0"/>
          <w:u w:val="single"/>
        </w:rPr>
        <w:t xml:space="preserve">6.8 Buffer boundary violation (buffer overflow) </w:t>
      </w:r>
      <w:r w:rsidR="00902691" w:rsidRPr="00B72322">
        <w:rPr>
          <w:i/>
          <w:color w:val="0070C0"/>
          <w:u w:val="single"/>
        </w:rPr>
        <w:fldChar w:fldCharType="begin"/>
      </w:r>
      <w:r w:rsidR="00902691" w:rsidRPr="00B72322">
        <w:rPr>
          <w:i/>
          <w:color w:val="0070C0"/>
          <w:u w:val="single"/>
        </w:rPr>
        <w:instrText xml:space="preserve"> XE "Language vulnerabilities: Buffer boundary violation (buffer overflow) [HCB]" </w:instrText>
      </w:r>
      <w:r w:rsidR="00902691" w:rsidRPr="00B72322">
        <w:rPr>
          <w:i/>
          <w:color w:val="0070C0"/>
          <w:u w:val="single"/>
        </w:rPr>
        <w:fldChar w:fldCharType="end"/>
      </w:r>
      <w:r w:rsidR="00902691" w:rsidRPr="00B72322">
        <w:rPr>
          <w:i/>
          <w:color w:val="0070C0"/>
          <w:u w:val="single"/>
        </w:rPr>
        <w:t xml:space="preserve"> [HCB</w:t>
      </w:r>
      <w:r w:rsidR="00902691" w:rsidRPr="00B72322">
        <w:rPr>
          <w:i/>
          <w:color w:val="0070C0"/>
          <w:u w:val="single"/>
        </w:rPr>
        <w:fldChar w:fldCharType="begin"/>
      </w:r>
      <w:r w:rsidR="00902691" w:rsidRPr="00B72322">
        <w:rPr>
          <w:i/>
          <w:color w:val="0070C0"/>
          <w:u w:val="single"/>
        </w:rPr>
        <w:instrText xml:space="preserve"> XE "HCB – Buffer boundary violation (buffer overflow)" </w:instrText>
      </w:r>
      <w:r w:rsidR="00902691" w:rsidRPr="00B72322">
        <w:rPr>
          <w:i/>
          <w:color w:val="0070C0"/>
          <w:u w:val="single"/>
        </w:rPr>
        <w:fldChar w:fldCharType="end"/>
      </w:r>
      <w:r w:rsidR="00902691" w:rsidRPr="00B72322">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str: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lastRenderedPageBreak/>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446" w:name="_Toc192558085"/>
      <w:bookmarkStart w:id="447" w:name="_Ref313957040"/>
      <w:bookmarkStart w:id="448" w:name="_Toc358896425"/>
      <w:bookmarkStart w:id="449" w:name="_Toc440397674"/>
      <w:bookmarkStart w:id="450" w:name="_Toc490994645"/>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[NYY</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446"/>
      <w:bookmarkEnd w:id="447"/>
      <w:bookmarkEnd w:id="448"/>
      <w:bookmarkEnd w:id="449"/>
      <w:bookmarkEnd w:id="450"/>
      <w:r w:rsidR="00DC7E5B" w:rsidRPr="00DC7E5B">
        <w:t xml:space="preserve"> </w:t>
      </w:r>
    </w:p>
    <w:p w14:paraId="49B7742E" w14:textId="573CC45E" w:rsidR="00A32382" w:rsidRDefault="00A32382" w:rsidP="00A32382">
      <w:pPr>
        <w:pStyle w:val="Heading3"/>
      </w:pPr>
      <w:bookmarkStart w:id="451" w:name="_Toc192558087"/>
      <w:r>
        <w:t>6.</w:t>
      </w:r>
      <w:r w:rsidR="00026CB8">
        <w:t>4</w:t>
      </w:r>
      <w:r w:rsidR="008D0B03">
        <w:t>8</w:t>
      </w:r>
      <w:r>
        <w:t>.1</w:t>
      </w:r>
      <w:r w:rsidR="00074057">
        <w:t xml:space="preserve"> </w:t>
      </w:r>
      <w:r w:rsidR="000C3CDC">
        <w:t>Description of</w:t>
      </w:r>
      <w:r>
        <w:t xml:space="preserve"> application vulnerability</w:t>
      </w:r>
      <w:bookmarkEnd w:id="451"/>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452" w:name="_Toc192558088"/>
      <w:r>
        <w:t>6.</w:t>
      </w:r>
      <w:r w:rsidR="00026CB8">
        <w:t>4</w:t>
      </w:r>
      <w:r w:rsidR="008D0B03">
        <w:t>8</w:t>
      </w:r>
      <w:r>
        <w:t>.</w:t>
      </w:r>
      <w:r w:rsidR="000C3CDC">
        <w:t>2</w:t>
      </w:r>
      <w:r w:rsidR="00074057">
        <w:t xml:space="preserve"> </w:t>
      </w:r>
      <w:r>
        <w:t>Cross reference</w:t>
      </w:r>
      <w:bookmarkEnd w:id="452"/>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453" w:name="_Toc192558090"/>
      <w:r>
        <w:t>6.</w:t>
      </w:r>
      <w:r w:rsidR="00026CB8">
        <w:t>4</w:t>
      </w:r>
      <w:r w:rsidR="008D0B03">
        <w:t>8</w:t>
      </w:r>
      <w:r>
        <w:t>.3</w:t>
      </w:r>
      <w:r w:rsidR="00074057">
        <w:t xml:space="preserve"> </w:t>
      </w:r>
      <w:r w:rsidR="000C3CDC">
        <w:t>Mechanism of</w:t>
      </w:r>
      <w:r>
        <w:t xml:space="preserve"> failure</w:t>
      </w:r>
      <w:bookmarkEnd w:id="453"/>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454" w:name="_Toc192558091"/>
      <w:r w:rsidRPr="002D2FA3">
        <w:lastRenderedPageBreak/>
        <w:t>6.</w:t>
      </w:r>
      <w:r w:rsidR="00026CB8">
        <w:t>4</w:t>
      </w:r>
      <w:r w:rsidR="008D0B03">
        <w:t>8</w:t>
      </w:r>
      <w:r w:rsidRPr="002D2FA3">
        <w:t>.</w:t>
      </w:r>
      <w:bookmarkEnd w:id="454"/>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455" w:name="_Toc192558092"/>
      <w:r>
        <w:t>6.</w:t>
      </w:r>
      <w:r w:rsidR="00026CB8">
        <w:t>4</w:t>
      </w:r>
      <w:r w:rsidR="008D0B03">
        <w:t>8</w:t>
      </w:r>
      <w:r>
        <w:t>.5</w:t>
      </w:r>
      <w:r w:rsidR="00074057">
        <w:t xml:space="preserve"> </w:t>
      </w:r>
      <w:r w:rsidR="000C3CDC">
        <w:t>Avoiding the</w:t>
      </w:r>
      <w:r>
        <w:t xml:space="preserve"> vulnerability or mitigating its effects</w:t>
      </w:r>
      <w:bookmarkEnd w:id="455"/>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456" w:name="_Toc192558093"/>
      <w:r>
        <w:t>6.</w:t>
      </w:r>
      <w:r w:rsidR="00026CB8">
        <w:t>4</w:t>
      </w:r>
      <w:r w:rsidR="008D0B03">
        <w:t>8</w:t>
      </w:r>
      <w:r>
        <w:t>.6</w:t>
      </w:r>
      <w:r w:rsidR="00074057">
        <w:t xml:space="preserve"> </w:t>
      </w:r>
      <w:bookmarkEnd w:id="456"/>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457" w:name="_Ref313957032"/>
      <w:bookmarkStart w:id="458" w:name="_Toc358896426"/>
      <w:bookmarkStart w:id="459" w:name="_Toc440397675"/>
      <w:bookmarkStart w:id="460" w:name="_Toc490994646"/>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457"/>
      <w:bookmarkEnd w:id="458"/>
      <w:bookmarkEnd w:id="459"/>
      <w:bookmarkEnd w:id="460"/>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lastRenderedPageBreak/>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461" w:name="_Ref313956837"/>
      <w:bookmarkStart w:id="462" w:name="_Toc358896427"/>
      <w:bookmarkStart w:id="463" w:name="_Toc440397676"/>
      <w:bookmarkStart w:id="464" w:name="_Toc490994647"/>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461"/>
      <w:bookmarkEnd w:id="462"/>
      <w:bookmarkEnd w:id="463"/>
      <w:bookmarkEnd w:id="464"/>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lastRenderedPageBreak/>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465" w:name="_Ref313957019"/>
      <w:bookmarkStart w:id="466" w:name="_Toc358896428"/>
      <w:bookmarkStart w:id="467" w:name="_Toc440397677"/>
      <w:bookmarkStart w:id="468" w:name="_Toc490994648"/>
      <w:r>
        <w:lastRenderedPageBreak/>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465"/>
      <w:bookmarkEnd w:id="466"/>
      <w:bookmarkEnd w:id="467"/>
      <w:bookmarkEnd w:id="468"/>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lastRenderedPageBreak/>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469" w:name="_Ref313956978"/>
      <w:bookmarkStart w:id="470" w:name="_Toc358896429"/>
      <w:bookmarkStart w:id="471" w:name="_Toc440397678"/>
      <w:bookmarkStart w:id="472" w:name="_Toc490994649"/>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469"/>
      <w:bookmarkEnd w:id="470"/>
      <w:bookmarkEnd w:id="471"/>
      <w:bookmarkEnd w:id="472"/>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lastRenderedPageBreak/>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473" w:name="_Ref313957192"/>
      <w:bookmarkStart w:id="474" w:name="_Toc358896430"/>
      <w:bookmarkStart w:id="475" w:name="_Toc440397679"/>
      <w:bookmarkStart w:id="476" w:name="_Toc490994650"/>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473"/>
      <w:bookmarkEnd w:id="474"/>
      <w:bookmarkEnd w:id="475"/>
      <w:bookmarkEnd w:id="476"/>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lastRenderedPageBreak/>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477" w:name="_Ref313945804"/>
      <w:bookmarkStart w:id="478"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479" w:name="_Toc440397680"/>
      <w:bookmarkStart w:id="480"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77"/>
      <w:bookmarkEnd w:id="478"/>
      <w:bookmarkEnd w:id="479"/>
      <w:bookmarkEnd w:id="480"/>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lastRenderedPageBreak/>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481" w:name="_Ref313906240"/>
      <w:bookmarkStart w:id="482" w:name="_Toc358896432"/>
      <w:bookmarkStart w:id="483" w:name="_Toc440397681"/>
      <w:bookmarkStart w:id="484" w:name="_Toc490994652"/>
      <w:r w:rsidRPr="00687041">
        <w:lastRenderedPageBreak/>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481"/>
      <w:bookmarkEnd w:id="482"/>
      <w:bookmarkEnd w:id="483"/>
      <w:bookmarkEnd w:id="484"/>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092E6EB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 xml:space="preserve">6.56 Undefined behaviour </w:t>
      </w:r>
      <w:r w:rsidR="00902691" w:rsidRPr="00B72322">
        <w:rPr>
          <w:i/>
          <w:color w:val="0070C0"/>
          <w:u w:val="single"/>
        </w:rPr>
        <w:fldChar w:fldCharType="begin"/>
      </w:r>
      <w:r w:rsidR="00902691" w:rsidRPr="00B72322">
        <w:rPr>
          <w:i/>
          <w:color w:val="0070C0"/>
          <w:u w:val="single"/>
        </w:rPr>
        <w:instrText xml:space="preserve"> XE "Language vulnerabilities:Undefined behaviour [EWF]" </w:instrText>
      </w:r>
      <w:r w:rsidR="00902691" w:rsidRPr="00B72322">
        <w:rPr>
          <w:i/>
          <w:color w:val="0070C0"/>
          <w:u w:val="single"/>
        </w:rPr>
        <w:fldChar w:fldCharType="end"/>
      </w:r>
      <w:r w:rsidR="00902691" w:rsidRPr="00B72322">
        <w:rPr>
          <w:i/>
          <w:color w:val="0070C0"/>
          <w:u w:val="single"/>
        </w:rPr>
        <w:t xml:space="preserve"> [EWF</w:t>
      </w:r>
      <w:r w:rsidR="00902691" w:rsidRPr="00B72322">
        <w:rPr>
          <w:i/>
          <w:color w:val="0070C0"/>
          <w:u w:val="single"/>
        </w:rPr>
        <w:fldChar w:fldCharType="begin"/>
      </w:r>
      <w:r w:rsidR="00902691" w:rsidRPr="00B72322">
        <w:rPr>
          <w:i/>
          <w:color w:val="0070C0"/>
          <w:u w:val="single"/>
        </w:rPr>
        <w:instrText xml:space="preserve"> XE "EWF – Undefined behaviour" </w:instrText>
      </w:r>
      <w:r w:rsidR="00902691" w:rsidRPr="00B72322">
        <w:rPr>
          <w:i/>
          <w:color w:val="0070C0"/>
          <w:u w:val="single"/>
        </w:rPr>
        <w:fldChar w:fldCharType="end"/>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6.57 Implementation-defined b</w:t>
      </w:r>
      <w:r w:rsidR="00902691" w:rsidRPr="00B72322" w:rsidDel="0011658E">
        <w:rPr>
          <w:i/>
          <w:color w:val="0070C0"/>
          <w:u w:val="single"/>
        </w:rPr>
        <w:t>ehaviour</w:t>
      </w:r>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vulnerabilities:Implementation-defined behaviour [FAB]" </w:instrText>
      </w:r>
      <w:r w:rsidR="00902691" w:rsidRPr="00B72322">
        <w:rPr>
          <w:i/>
          <w:color w:val="0070C0"/>
          <w:u w:val="single"/>
        </w:rPr>
        <w:fldChar w:fldCharType="end"/>
      </w:r>
      <w:r w:rsidR="00902691" w:rsidRPr="00B72322">
        <w:rPr>
          <w:i/>
          <w:color w:val="0070C0"/>
          <w:u w:val="single"/>
        </w:rPr>
        <w:t xml:space="preserve"> [FAB</w:t>
      </w:r>
      <w:r w:rsidR="00902691" w:rsidRPr="00B72322">
        <w:rPr>
          <w:i/>
          <w:color w:val="0070C0"/>
          <w:u w:val="single"/>
        </w:rPr>
        <w:fldChar w:fldCharType="begin"/>
      </w:r>
      <w:r w:rsidR="00902691" w:rsidRPr="00B72322">
        <w:rPr>
          <w:i/>
          <w:color w:val="0070C0"/>
          <w:u w:val="single"/>
        </w:rPr>
        <w:instrText xml:space="preserve"> XE "FAB – Implementation-defined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lastRenderedPageBreak/>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behaviour produces a result that is the same for all of the possible behaviours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485" w:name="_Ref313948728"/>
      <w:bookmarkStart w:id="486" w:name="_Toc358896433"/>
      <w:bookmarkStart w:id="487" w:name="_Toc440397682"/>
      <w:bookmarkStart w:id="488" w:name="_Toc490994653"/>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85"/>
      <w:bookmarkEnd w:id="486"/>
      <w:bookmarkEnd w:id="487"/>
      <w:r w:rsidR="00D001F7">
        <w:t>]</w:t>
      </w:r>
      <w:bookmarkEnd w:id="488"/>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03A68DA"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02691" w:rsidRPr="00B72322">
        <w:rPr>
          <w:i/>
          <w:color w:val="0070C0"/>
          <w:u w:val="single"/>
        </w:rPr>
        <w:t xml:space="preserve">6.55 Unspecified behaviour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02691" w:rsidRPr="00B72322">
        <w:rPr>
          <w:i/>
          <w:color w:val="0070C0"/>
          <w:u w:val="single"/>
        </w:rPr>
        <w:t>6.57 Implementation-defined b</w:t>
      </w:r>
      <w:r w:rsidR="00902691" w:rsidRPr="00B72322" w:rsidDel="0011658E">
        <w:rPr>
          <w:i/>
          <w:color w:val="0070C0"/>
          <w:u w:val="single"/>
        </w:rPr>
        <w:t>ehaviour</w:t>
      </w:r>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vulnerabilities:Implementation-defined behaviour [FAB]" </w:instrText>
      </w:r>
      <w:r w:rsidR="00902691" w:rsidRPr="00B72322">
        <w:rPr>
          <w:i/>
          <w:color w:val="0070C0"/>
          <w:u w:val="single"/>
        </w:rPr>
        <w:fldChar w:fldCharType="end"/>
      </w:r>
      <w:r w:rsidR="00902691" w:rsidRPr="00B72322">
        <w:rPr>
          <w:i/>
          <w:color w:val="0070C0"/>
          <w:u w:val="single"/>
        </w:rPr>
        <w:t xml:space="preserve"> [FAB</w:t>
      </w:r>
      <w:r w:rsidR="00902691" w:rsidRPr="00B72322">
        <w:rPr>
          <w:i/>
          <w:color w:val="0070C0"/>
          <w:u w:val="single"/>
        </w:rPr>
        <w:fldChar w:fldCharType="begin"/>
      </w:r>
      <w:r w:rsidR="00902691" w:rsidRPr="00B72322">
        <w:rPr>
          <w:i/>
          <w:color w:val="0070C0"/>
          <w:u w:val="single"/>
        </w:rPr>
        <w:instrText xml:space="preserve"> XE "FAB – Implementation-defined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lastRenderedPageBreak/>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gramStart"/>
      <w:r w:rsidRPr="00B12C6A" w:rsidDel="0011658E">
        <w:t>behaviour</w:t>
      </w:r>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lastRenderedPageBreak/>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B6F0BF8" w:rsidR="002B4E6A" w:rsidRPr="007E54FA" w:rsidRDefault="003C59B1" w:rsidP="002B4E6A">
      <w:pPr>
        <w:pStyle w:val="Heading2"/>
      </w:pPr>
      <w:bookmarkStart w:id="489" w:name="_Ref313948823"/>
      <w:bookmarkStart w:id="490" w:name="_Toc358896434"/>
      <w:bookmarkStart w:id="491" w:name="_Toc440397683"/>
      <w:bookmarkStart w:id="492" w:name="_Toc490994654"/>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r w:rsidR="002B4E6A" w:rsidRPr="007E54FA">
        <w:t>]</w:t>
      </w:r>
      <w:bookmarkEnd w:id="489"/>
      <w:bookmarkEnd w:id="490"/>
      <w:bookmarkEnd w:id="491"/>
      <w:bookmarkEnd w:id="492"/>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6C96C0F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02691" w:rsidRPr="00B72322">
        <w:rPr>
          <w:i/>
          <w:color w:val="0070C0"/>
          <w:u w:val="single"/>
        </w:rPr>
        <w:t xml:space="preserve">6.55 Unspecified behaviour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7E5FDA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02691" w:rsidRPr="00B72322">
        <w:rPr>
          <w:i/>
          <w:color w:val="0070C0"/>
          <w:u w:val="single"/>
        </w:rPr>
        <w:t xml:space="preserve">6.55 Unspecified behaviour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02691" w:rsidRPr="00B72322">
        <w:rPr>
          <w:i/>
          <w:color w:val="0070C0"/>
          <w:u w:val="single"/>
        </w:rPr>
        <w:t xml:space="preserve">6.56 Undefined behaviour </w:t>
      </w:r>
      <w:r w:rsidR="00902691" w:rsidRPr="00B72322">
        <w:rPr>
          <w:i/>
          <w:color w:val="0070C0"/>
          <w:u w:val="single"/>
        </w:rPr>
        <w:fldChar w:fldCharType="begin"/>
      </w:r>
      <w:r w:rsidR="00902691" w:rsidRPr="00B72322">
        <w:rPr>
          <w:i/>
          <w:color w:val="0070C0"/>
          <w:u w:val="single"/>
        </w:rPr>
        <w:instrText xml:space="preserve"> XE "Language vulnerabilities:Undefined behaviour [EWF]" </w:instrText>
      </w:r>
      <w:r w:rsidR="00902691" w:rsidRPr="00B72322">
        <w:rPr>
          <w:i/>
          <w:color w:val="0070C0"/>
          <w:u w:val="single"/>
        </w:rPr>
        <w:fldChar w:fldCharType="end"/>
      </w:r>
      <w:r w:rsidR="00902691" w:rsidRPr="00B72322">
        <w:rPr>
          <w:i/>
          <w:color w:val="0070C0"/>
          <w:u w:val="single"/>
        </w:rPr>
        <w:t xml:space="preserve"> [EWF</w:t>
      </w:r>
      <w:r w:rsidR="00902691" w:rsidRPr="00B72322">
        <w:rPr>
          <w:i/>
          <w:color w:val="0070C0"/>
          <w:u w:val="single"/>
        </w:rPr>
        <w:fldChar w:fldCharType="begin"/>
      </w:r>
      <w:r w:rsidR="00902691" w:rsidRPr="00B72322">
        <w:rPr>
          <w:i/>
          <w:color w:val="0070C0"/>
          <w:u w:val="single"/>
        </w:rPr>
        <w:instrText xml:space="preserve"> XE "EWF – Undefined behaviour" </w:instrText>
      </w:r>
      <w:r w:rsidR="00902691" w:rsidRPr="00B72322">
        <w:rPr>
          <w:i/>
          <w:color w:val="0070C0"/>
          <w:u w:val="single"/>
        </w:rPr>
        <w:fldChar w:fldCharType="end"/>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lastRenderedPageBreak/>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gramStart"/>
      <w:r w:rsidRPr="00B12C6A" w:rsidDel="0011658E">
        <w:t>behaviour</w:t>
      </w:r>
      <w:r w:rsidRPr="00B12C6A">
        <w:t xml:space="preserve"> .</w:t>
      </w:r>
      <w:proofErr w:type="gramEnd"/>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493" w:name="_Ref313956968"/>
      <w:bookmarkStart w:id="494" w:name="_Toc358896435"/>
      <w:bookmarkStart w:id="495" w:name="_Toc440397684"/>
      <w:bookmarkStart w:id="496" w:name="_Toc490994655"/>
      <w:r>
        <w:lastRenderedPageBreak/>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93"/>
      <w:bookmarkEnd w:id="494"/>
      <w:bookmarkEnd w:id="495"/>
      <w:bookmarkEnd w:id="496"/>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lastRenderedPageBreak/>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497" w:name="_Toc358896436"/>
      <w:bookmarkStart w:id="498" w:name="_Toc440397685"/>
      <w:bookmarkStart w:id="499" w:name="_Toc490994656"/>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 xml:space="preserve">[CGA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497"/>
      <w:bookmarkEnd w:id="498"/>
      <w:bookmarkEnd w:id="499"/>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lastRenderedPageBreak/>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 xml:space="preserve">In </w:t>
      </w:r>
      <w:proofErr w:type="gramStart"/>
      <w:r>
        <w:rPr>
          <w:lang w:val="en-CA"/>
        </w:rPr>
        <w:t>essence</w:t>
      </w:r>
      <w:proofErr w:type="gramEnd"/>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lastRenderedPageBreak/>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500" w:name="_Toc358896437"/>
      <w:bookmarkStart w:id="501" w:name="_Ref411808169"/>
      <w:bookmarkStart w:id="502" w:name="_Ref411809401"/>
      <w:bookmarkStart w:id="503" w:name="_Toc440397686"/>
      <w:bookmarkStart w:id="504" w:name="_Toc490994657"/>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[CGT]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500"/>
      <w:bookmarkEnd w:id="501"/>
      <w:bookmarkEnd w:id="502"/>
      <w:bookmarkEnd w:id="503"/>
      <w:bookmarkEnd w:id="504"/>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lastRenderedPageBreak/>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505" w:name="_Toc358896438"/>
      <w:bookmarkStart w:id="506" w:name="_Ref358977270"/>
      <w:bookmarkStart w:id="507" w:name="_Toc440397687"/>
      <w:bookmarkStart w:id="508"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05"/>
      <w:bookmarkEnd w:id="506"/>
      <w:bookmarkEnd w:id="507"/>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[CGX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508"/>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 xml:space="preserve">In particular, data visible from more than one thread and not protected by a sequential access lock can be corrupted </w:t>
      </w:r>
      <w:r w:rsidRPr="00646220">
        <w:rPr>
          <w:lang w:val="en-CA"/>
        </w:rPr>
        <w:lastRenderedPageBreak/>
        <w:t>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509"/>
      <w:r w:rsidRPr="00646220">
        <w:rPr>
          <w:lang w:val="en-CA"/>
        </w:rPr>
        <w:t xml:space="preserve">data corruption </w:t>
      </w:r>
      <w:commentRangeEnd w:id="509"/>
      <w:r w:rsidR="00B5064B">
        <w:rPr>
          <w:rStyle w:val="CommentReference"/>
        </w:rPr>
        <w:commentReference w:id="509"/>
      </w:r>
    </w:p>
    <w:p w14:paraId="6D6EBDD3" w14:textId="5A758BFB" w:rsidR="003D57B2" w:rsidRDefault="003D57B2" w:rsidP="000D69D3">
      <w:pPr>
        <w:numPr>
          <w:ilvl w:val="0"/>
          <w:numId w:val="175"/>
        </w:numPr>
        <w:spacing w:after="0"/>
        <w:rPr>
          <w:lang w:val="en-CA"/>
        </w:rPr>
      </w:pPr>
      <w:r w:rsidRPr="00646220">
        <w:rPr>
          <w:lang w:val="en-CA"/>
        </w:rPr>
        <w:lastRenderedPageBreak/>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510" w:name="_Toc358896439"/>
      <w:bookmarkStart w:id="511" w:name="_Ref411808187"/>
      <w:bookmarkStart w:id="512" w:name="_Ref411808224"/>
      <w:bookmarkStart w:id="513" w:name="_Ref411809438"/>
      <w:bookmarkStart w:id="514" w:name="_Toc440397688"/>
      <w:bookmarkStart w:id="515"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10"/>
      <w:bookmarkEnd w:id="511"/>
      <w:bookmarkEnd w:id="512"/>
      <w:bookmarkEnd w:id="513"/>
      <w:bookmarkEnd w:id="514"/>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515"/>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r>
        <w:t>Holzmann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lastRenderedPageBreak/>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516" w:name="_Toc358896440"/>
      <w:bookmarkStart w:id="517" w:name="_Toc440397689"/>
      <w:bookmarkStart w:id="518"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16"/>
      <w:bookmarkEnd w:id="517"/>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[CGM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518"/>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56F04BFC"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02691" w:rsidRPr="00B72322">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lastRenderedPageBreak/>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Larsen, K.G., Petterssen,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lastRenderedPageBreak/>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79E34552" w:rsidR="003D57B2" w:rsidRPr="00A7194A" w:rsidRDefault="00AE1EED" w:rsidP="003D57B2">
      <w:pPr>
        <w:pStyle w:val="Heading2"/>
        <w:rPr>
          <w:rFonts w:eastAsia="MS PGothic"/>
          <w:lang w:eastAsia="ja-JP"/>
        </w:rPr>
      </w:pPr>
      <w:bookmarkStart w:id="519" w:name="_Toc358896443"/>
      <w:bookmarkStart w:id="520" w:name="_Toc440397690"/>
      <w:bookmarkStart w:id="521" w:name="_Toc490994661"/>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r w:rsidR="0029662B">
        <w:rPr>
          <w:rFonts w:eastAsia="MS PGothic"/>
          <w:lang w:eastAsia="ja-JP"/>
        </w:rPr>
        <w:t xml:space="preserve">SHL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519"/>
      <w:bookmarkEnd w:id="520"/>
      <w:bookmarkEnd w:id="521"/>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522"/>
      <w:r>
        <w:rPr>
          <w:rFonts w:eastAsia="MS PGothic"/>
          <w:lang w:eastAsia="ja-JP"/>
        </w:rPr>
        <w:t>errors</w:t>
      </w:r>
      <w:commentRangeEnd w:id="522"/>
      <w:r w:rsidR="008D6014">
        <w:rPr>
          <w:rStyle w:val="CommentReference"/>
        </w:rPr>
        <w:commentReference w:id="522"/>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lastRenderedPageBreak/>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523" w:name="_Toc358896444"/>
      <w:bookmarkStart w:id="524" w:name="_Toc440397691"/>
      <w:bookmarkStart w:id="525" w:name="_Toc490994662"/>
      <w:r>
        <w:lastRenderedPageBreak/>
        <w:t>7.</w:t>
      </w:r>
      <w:r w:rsidR="00074057">
        <w:t xml:space="preserve"> </w:t>
      </w:r>
      <w:r>
        <w:t xml:space="preserve">Application </w:t>
      </w:r>
      <w:r w:rsidR="00C008F3">
        <w:t>v</w:t>
      </w:r>
      <w:r>
        <w:t>ulnerabilities</w:t>
      </w:r>
      <w:bookmarkEnd w:id="523"/>
      <w:bookmarkEnd w:id="524"/>
      <w:bookmarkEnd w:id="525"/>
      <w:r w:rsidR="00A95B20" w:rsidRPr="00A95B20">
        <w:t xml:space="preserve"> </w:t>
      </w:r>
    </w:p>
    <w:p w14:paraId="31A377F4" w14:textId="77777777" w:rsidR="001610CB" w:rsidRDefault="004F754F">
      <w:pPr>
        <w:pStyle w:val="Heading2"/>
      </w:pPr>
      <w:bookmarkStart w:id="526" w:name="_Toc358896445"/>
      <w:bookmarkStart w:id="527" w:name="_Toc440397692"/>
      <w:bookmarkStart w:id="528" w:name="_Toc490994663"/>
      <w:r>
        <w:t>7.1</w:t>
      </w:r>
      <w:r w:rsidR="00074057">
        <w:t xml:space="preserve"> </w:t>
      </w:r>
      <w:r w:rsidR="00A95B20">
        <w:t>General</w:t>
      </w:r>
      <w:bookmarkEnd w:id="526"/>
      <w:bookmarkEnd w:id="527"/>
      <w:bookmarkEnd w:id="528"/>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529" w:name="_Ref313945823"/>
      <w:bookmarkStart w:id="530" w:name="_Toc358896447"/>
      <w:bookmarkStart w:id="531" w:name="_Toc440397694"/>
    </w:p>
    <w:p w14:paraId="35247E53" w14:textId="3508DA18" w:rsidR="002E655C" w:rsidRPr="008038DD" w:rsidRDefault="002E655C" w:rsidP="002E655C">
      <w:pPr>
        <w:pStyle w:val="Heading2"/>
      </w:pPr>
      <w:bookmarkStart w:id="532"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[CBF</w:t>
      </w:r>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532"/>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533" w:name="_Toc490994665"/>
      <w:bookmarkEnd w:id="529"/>
      <w:bookmarkEnd w:id="530"/>
      <w:bookmarkEnd w:id="531"/>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r>
        <w:rPr>
          <w:lang w:eastAsia="ja-JP"/>
        </w:rPr>
        <w:t>DLB</w:t>
      </w:r>
      <w:r w:rsidRPr="00A7194A">
        <w:rPr>
          <w:lang w:eastAsia="ja-JP"/>
        </w:rPr>
        <w:t>]</w:t>
      </w:r>
      <w:bookmarkEnd w:id="533"/>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Heading2"/>
      </w:pPr>
      <w:bookmarkStart w:id="534"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[XYS</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534"/>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535"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DHU</w:t>
      </w:r>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535"/>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536"/>
      <w:r w:rsidR="00481500">
        <w:rPr>
          <w:rStyle w:val="FootnoteReference"/>
          <w:rFonts w:eastAsia="MS PGothic"/>
          <w:lang w:eastAsia="ja-JP"/>
        </w:rPr>
        <w:footnoteReference w:id="13"/>
      </w:r>
      <w:commentRangeEnd w:id="536"/>
      <w:r w:rsidR="000D46B5">
        <w:rPr>
          <w:rStyle w:val="CommentReference"/>
        </w:rPr>
        <w:commentReference w:id="536"/>
      </w:r>
      <w:r w:rsidRPr="002D21CE">
        <w:rPr>
          <w:rFonts w:eastAsia="MS PGothic"/>
          <w:lang w:eastAsia="ja-JP"/>
        </w:rPr>
        <w:t xml:space="preserve">. </w:t>
      </w:r>
      <w:bookmarkStart w:id="537" w:name="_Toc267483391"/>
      <w:bookmarkStart w:id="538" w:name="_Ref313948270"/>
      <w:bookmarkStart w:id="539" w:name="_Toc358896454"/>
      <w:bookmarkStart w:id="540" w:name="_Toc440397701"/>
    </w:p>
    <w:p w14:paraId="783FAF6E" w14:textId="5EFEE2F1" w:rsidR="006E0A25" w:rsidRDefault="006E0A25" w:rsidP="006E0A25">
      <w:pPr>
        <w:pStyle w:val="Heading2"/>
      </w:pPr>
      <w:bookmarkStart w:id="541"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 xml:space="preserve">[EFS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541"/>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542" w:name="_Toc490994669"/>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[XYT</w:t>
      </w:r>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542"/>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543"/>
      <w:r w:rsidRPr="00A3733F">
        <w:t>Also, a field that is not currently reflected may be used by a future developer.</w:t>
      </w:r>
      <w:commentRangeEnd w:id="543"/>
      <w:r w:rsidR="00970ECB">
        <w:rPr>
          <w:rStyle w:val="CommentReference"/>
        </w:rPr>
        <w:commentReference w:id="543"/>
      </w:r>
    </w:p>
    <w:p w14:paraId="1F1DD395" w14:textId="2463C9A2" w:rsidR="00914758" w:rsidRPr="00A7194A" w:rsidRDefault="00914758" w:rsidP="00914758">
      <w:pPr>
        <w:pStyle w:val="Heading2"/>
        <w:rPr>
          <w:rFonts w:eastAsia="MS PGothic"/>
          <w:lang w:eastAsia="ja-JP"/>
        </w:rPr>
      </w:pPr>
      <w:bookmarkStart w:id="544"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PYQ</w:t>
      </w:r>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544"/>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Heading2"/>
      </w:pPr>
      <w:bookmarkStart w:id="545" w:name="_Toc490994671"/>
      <w:r w:rsidRPr="00E520F2">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[RST</w:t>
      </w:r>
      <w:r>
        <w:fldChar w:fldCharType="begin"/>
      </w:r>
      <w:r>
        <w:instrText xml:space="preserve"> XE "</w:instrText>
      </w:r>
      <w:r w:rsidRPr="008855DA">
        <w:instrText>RST</w:instrText>
      </w:r>
      <w:r>
        <w:instrText xml:space="preserve"> – Injection" </w:instrText>
      </w:r>
      <w:r>
        <w:fldChar w:fldCharType="end"/>
      </w:r>
      <w:r>
        <w:t>]</w:t>
      </w:r>
      <w:bookmarkEnd w:id="545"/>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 xml:space="preserve">Data injection attacks lead to loss of data integrity </w:t>
      </w:r>
      <w:r w:rsidRPr="006952A8">
        <w:lastRenderedPageBreak/>
        <w:t>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lastRenderedPageBreak/>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r w:rsidR="00902691">
        <w:rPr>
          <w:b/>
          <w:i/>
          <w:color w:val="0070C0"/>
          <w:u w:val="single"/>
        </w:rPr>
        <w:t>Error! Reference source not found.</w:t>
      </w:r>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lastRenderedPageBreak/>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gramStart"/>
      <w:r w:rsidRPr="00447BD1">
        <w:t>eval(</w:t>
      </w:r>
      <w:proofErr w:type="gramEnd"/>
      <w:r w:rsidRPr="00447BD1">
        <w:t>)</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546"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[XZQ</w:t>
      </w:r>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546"/>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lastRenderedPageBreak/>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Heading2"/>
      </w:pPr>
      <w:bookmarkStart w:id="547" w:name="_Toc490994673"/>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[EWR</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547"/>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/filedir'</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/filedir'</w:t>
      </w:r>
    </w:p>
    <w:p w14:paraId="400D113D" w14:textId="77777777" w:rsidR="008E36D0" w:rsidRPr="00061BD0" w:rsidRDefault="008E36D0" w:rsidP="008E36D0">
      <w:pPr>
        <w:spacing w:after="0"/>
        <w:ind w:left="403"/>
      </w:pPr>
      <w:r w:rsidRPr="00061BD0">
        <w:t>26. Path Traversal: '/dir</w:t>
      </w:r>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'dir</w:t>
      </w:r>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gramStart"/>
      <w:r w:rsidRPr="00061BD0">
        <w:t>C:dirname</w:t>
      </w:r>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lastRenderedPageBreak/>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gramStart"/>
      <w:r w:rsidRPr="00AC54D3">
        <w:t>C:dirname</w:t>
      </w:r>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.lnk</w:t>
      </w:r>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gramStart"/>
      <w:r w:rsidRPr="00D24A12">
        <w:t>sensi.tiveFile</w:t>
      </w:r>
      <w:proofErr w:type="gramEnd"/>
      <w:r w:rsidRPr="00D24A12">
        <w:t>")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lastRenderedPageBreak/>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EED426C" w:rsidR="00560340" w:rsidRPr="009921DB" w:rsidRDefault="00560340" w:rsidP="00560340">
      <w:pPr>
        <w:pStyle w:val="Heading2"/>
      </w:pPr>
      <w:bookmarkStart w:id="548" w:name="_Toc490994674"/>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[HTS</w:t>
      </w:r>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548"/>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proofErr w:type="gramStart"/>
      <w:r>
        <w:t>/?:</w:t>
      </w:r>
      <w:proofErr w:type="gramEnd"/>
      <w:r>
        <w:t>&amp;\*”&lt;&gt;|#%”;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lastRenderedPageBreak/>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32F4FCEC" w:rsidR="00560340" w:rsidRPr="0051446E" w:rsidRDefault="00560340" w:rsidP="00560340">
      <w:pPr>
        <w:pStyle w:val="Heading2"/>
      </w:pPr>
      <w:bookmarkStart w:id="549" w:name="_Toc490994675"/>
      <w:bookmarkStart w:id="550" w:name="_Ref313957130"/>
      <w:bookmarkStart w:id="551" w:name="_Toc358896456"/>
      <w:bookmarkStart w:id="552" w:name="_Toc440397703"/>
      <w:bookmarkEnd w:id="537"/>
      <w:bookmarkEnd w:id="538"/>
      <w:bookmarkEnd w:id="539"/>
      <w:bookmarkEnd w:id="540"/>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[XZP</w:t>
      </w:r>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549"/>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 xml:space="preserve">The application is susceptible to generating and/or accepting an excessive number of requests that could potentially exhaust limited resources, such as memory, file system storage, database connection pool entries, or </w:t>
      </w:r>
      <w:r w:rsidRPr="0051446E">
        <w:lastRenderedPageBreak/>
        <w:t>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553"/>
      <w:r w:rsidRPr="0051446E">
        <w:t>Implement throttling mechanisms into the system architecture.</w:t>
      </w:r>
      <w:r w:rsidR="00CF033F">
        <w:t xml:space="preserve"> </w:t>
      </w:r>
    </w:p>
    <w:p w14:paraId="4AEA8955" w14:textId="69907249" w:rsidR="00CC2564" w:rsidRDefault="00560340">
      <w:pPr>
        <w:spacing w:after="0"/>
        <w:ind w:left="1530"/>
        <w:pPrChange w:id="554"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 xml:space="preserve">A strong authentication and access control model will help prevent such attacks from </w:t>
      </w:r>
      <w:r w:rsidRPr="0051446E">
        <w:lastRenderedPageBreak/>
        <w:t>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555" w:author="Stephen Michell" w:date="2018-01-21T08:04:00Z">
        <w:r w:rsidDel="001E26B7">
          <w:delText>C</w:delText>
        </w:r>
        <w:r w:rsidR="00560340" w:rsidRPr="0051446E" w:rsidDel="001E26B7">
          <w:delText>onsider t</w:delText>
        </w:r>
      </w:del>
      <w:ins w:id="556" w:author="Stephen Michell" w:date="2018-01-21T08:04:00Z">
        <w:r w:rsidR="001E26B7">
          <w:t>T</w:t>
        </w:r>
      </w:ins>
      <w:r w:rsidR="00560340" w:rsidRPr="0051446E">
        <w:t>rack</w:t>
      </w:r>
      <w:del w:id="557"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553"/>
      <w:proofErr w:type="gramEnd"/>
      <w:r w:rsidR="001451AC">
        <w:rPr>
          <w:rStyle w:val="CommentReference"/>
        </w:rPr>
        <w:commentReference w:id="553"/>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61A24640" w:rsidR="00DA14D6" w:rsidRPr="004F5466" w:rsidRDefault="00DA14D6" w:rsidP="00DA14D6">
      <w:pPr>
        <w:pStyle w:val="Heading2"/>
      </w:pPr>
      <w:bookmarkStart w:id="558" w:name="_Toc490994676"/>
      <w:bookmarkStart w:id="559" w:name="_Toc192558234"/>
      <w:bookmarkStart w:id="560" w:name="_Ref313957498"/>
      <w:bookmarkStart w:id="561" w:name="_Toc358896458"/>
      <w:bookmarkStart w:id="562" w:name="_Toc440397705"/>
      <w:bookmarkEnd w:id="550"/>
      <w:bookmarkEnd w:id="551"/>
      <w:bookmarkEnd w:id="552"/>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[XZO</w:t>
      </w:r>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558"/>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 xml:space="preserve">Authentication bypass by capture-replay occurs when it is possible for a malicious user to sniff network traffic and bypass authentication by replaying it to the server in question to the same effect as the original message (or with </w:t>
      </w:r>
      <w:r w:rsidRPr="004F5466">
        <w:lastRenderedPageBreak/>
        <w:t>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lastRenderedPageBreak/>
        <w:t>Use different keys for the initiator and responder or of a different type of challenge for the initiator and responder.</w:t>
      </w:r>
    </w:p>
    <w:p w14:paraId="73D45DC3" w14:textId="281BB20D" w:rsidR="00560340" w:rsidRPr="00A7194A" w:rsidRDefault="00560340" w:rsidP="00560340">
      <w:pPr>
        <w:pStyle w:val="Heading2"/>
        <w:rPr>
          <w:rFonts w:eastAsia="MS PGothic"/>
          <w:lang w:eastAsia="ja-JP"/>
        </w:rPr>
      </w:pPr>
      <w:bookmarkStart w:id="563" w:name="_Toc490994677"/>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r w:rsidR="00F165E8">
        <w:rPr>
          <w:rFonts w:eastAsia="MS PGothic"/>
          <w:lang w:eastAsia="ja-JP"/>
        </w:rPr>
        <w:t>WPL</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563"/>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 xml:space="preserve">In a recent </w:t>
      </w:r>
      <w:proofErr w:type="gramStart"/>
      <w:r>
        <w:rPr>
          <w:rFonts w:eastAsia="MS PGothic"/>
          <w:lang w:eastAsia="ja-JP"/>
        </w:rPr>
        <w:t>incident</w:t>
      </w:r>
      <w:proofErr w:type="gramEnd"/>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77F72452" w:rsidR="00AF08E4" w:rsidRPr="00AC3767" w:rsidRDefault="00AF08E4" w:rsidP="00AF08E4">
      <w:pPr>
        <w:pStyle w:val="Heading2"/>
      </w:pPr>
      <w:bookmarkStart w:id="564" w:name="_7.16_Hard-coded_password"/>
      <w:bookmarkStart w:id="565" w:name="_Ref359290724"/>
      <w:bookmarkStart w:id="566" w:name="_Toc490994678"/>
      <w:bookmarkEnd w:id="564"/>
      <w:r>
        <w:t>7.1</w:t>
      </w:r>
      <w:r w:rsidR="00560340">
        <w:t>6</w:t>
      </w:r>
      <w:r>
        <w:t xml:space="preserve"> </w:t>
      </w:r>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[XYP</w:t>
      </w:r>
      <w:r>
        <w:fldChar w:fldCharType="begin"/>
      </w:r>
      <w:r>
        <w:instrText xml:space="preserve"> XE "</w:instrText>
      </w:r>
      <w:r w:rsidRPr="008855DA">
        <w:instrText>XYP</w:instrText>
      </w:r>
      <w:r>
        <w:instrText xml:space="preserve"> – Hard-coded </w:instrText>
      </w:r>
      <w:r w:rsidR="00D3429E">
        <w:instrText>p</w:instrText>
      </w:r>
      <w:r>
        <w:instrText xml:space="preserve">assword" </w:instrText>
      </w:r>
      <w:r>
        <w:fldChar w:fldCharType="end"/>
      </w:r>
      <w:r w:rsidRPr="00AC3767">
        <w:t>]</w:t>
      </w:r>
      <w:bookmarkEnd w:id="565"/>
      <w:bookmarkEnd w:id="566"/>
      <w:r w:rsidR="00F165E8">
        <w:t xml:space="preserve"> </w:t>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559"/>
      <w:bookmarkEnd w:id="560"/>
      <w:bookmarkEnd w:id="561"/>
      <w:bookmarkEnd w:id="562"/>
      <w:r w:rsidR="00D14D1A">
        <w:t>.</w:t>
      </w:r>
    </w:p>
    <w:p w14:paraId="03CCFA30" w14:textId="704BB717" w:rsidR="00560340" w:rsidRPr="00241CD6" w:rsidRDefault="00560340" w:rsidP="00560340">
      <w:pPr>
        <w:pStyle w:val="Heading2"/>
      </w:pPr>
      <w:bookmarkStart w:id="567"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[XYM</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567"/>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lastRenderedPageBreak/>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Heading2"/>
      </w:pPr>
      <w:bookmarkStart w:id="568"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[XZN</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568"/>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lastRenderedPageBreak/>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569"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r w:rsidR="00F165E8">
        <w:rPr>
          <w:lang w:eastAsia="ja-JP"/>
        </w:rPr>
        <w:t xml:space="preserve">BJE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569"/>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5F016C0C" w:rsidR="00914758" w:rsidRPr="00F259EF" w:rsidRDefault="00914758" w:rsidP="00914758">
      <w:pPr>
        <w:pStyle w:val="Heading2"/>
      </w:pPr>
      <w:bookmarkStart w:id="570" w:name="_Toc490994682"/>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[XYN</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570"/>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Heading2"/>
      </w:pPr>
      <w:bookmarkStart w:id="571" w:name="_Toc490994683"/>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r>
        <w:t>XYO</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571"/>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lastRenderedPageBreak/>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lastRenderedPageBreak/>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B21E5A">
        <w:rPr>
          <w:rFonts w:ascii="Courier New" w:hAnsi="Courier New"/>
        </w:rPr>
        <w:t>chroot(</w:t>
      </w:r>
      <w:proofErr w:type="gramEnd"/>
      <w:r>
        <w:rPr>
          <w:rFonts w:ascii="Courier New" w:hAnsi="Courier New"/>
        </w:rPr>
        <w:t>).</w:t>
      </w:r>
    </w:p>
    <w:p w14:paraId="3CE55A4B" w14:textId="5AE0DD58" w:rsidR="00560340" w:rsidRPr="00FD15AA" w:rsidRDefault="00560340" w:rsidP="00560340">
      <w:pPr>
        <w:pStyle w:val="Heading2"/>
      </w:pPr>
      <w:bookmarkStart w:id="572"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[XZS</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572"/>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Heading2"/>
      </w:pPr>
      <w:bookmarkStart w:id="573" w:name="_Toc490994685"/>
      <w:bookmarkStart w:id="574" w:name="_Toc192558252"/>
      <w:bookmarkStart w:id="575" w:name="_Ref313957476"/>
      <w:bookmarkStart w:id="576" w:name="_Toc358896465"/>
      <w:bookmarkStart w:id="577"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[XZR</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573"/>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lastRenderedPageBreak/>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A8D2962" w:rsidR="00D3651F" w:rsidRPr="00A7194A" w:rsidRDefault="00D3651F" w:rsidP="00D3651F">
      <w:pPr>
        <w:pStyle w:val="Heading2"/>
        <w:rPr>
          <w:rFonts w:eastAsia="MS PGothic"/>
          <w:lang w:eastAsia="ja-JP"/>
        </w:rPr>
      </w:pPr>
      <w:bookmarkStart w:id="578" w:name="_Toc490994686"/>
      <w:bookmarkEnd w:id="574"/>
      <w:bookmarkEnd w:id="575"/>
      <w:bookmarkEnd w:id="576"/>
      <w:bookmarkEnd w:id="577"/>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[MVX</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578"/>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lastRenderedPageBreak/>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579"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[CGY</w:t>
      </w:r>
      <w:bookmarkEnd w:id="579"/>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lastRenderedPageBreak/>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Heading2"/>
      </w:pPr>
      <w:bookmarkStart w:id="580" w:name="_Toc490994688"/>
      <w:bookmarkStart w:id="581" w:name="_Toc455431796"/>
      <w:bookmarkStart w:id="582" w:name="_Ref353452214"/>
      <w:bookmarkStart w:id="583" w:name="_Toc358896470"/>
      <w:bookmarkStart w:id="584"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[XZX</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580"/>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lastRenderedPageBreak/>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581"/>
    <w:p w14:paraId="051542A4" w14:textId="77777777" w:rsidR="001E67EC" w:rsidRDefault="001E67EC" w:rsidP="00C460CD">
      <w:pPr>
        <w:pStyle w:val="Heading2"/>
      </w:pPr>
    </w:p>
    <w:p w14:paraId="777CFC9F" w14:textId="6F721CDB" w:rsidR="00D3651F" w:rsidRDefault="00D3651F" w:rsidP="00D3651F">
      <w:pPr>
        <w:pStyle w:val="Heading2"/>
      </w:pPr>
      <w:bookmarkStart w:id="585" w:name="_Toc490994689"/>
      <w:r>
        <w:t xml:space="preserve">7.27 Sensitive </w:t>
      </w:r>
      <w:r w:rsidR="00C96AB2">
        <w:t>i</w:t>
      </w:r>
      <w:r>
        <w:t xml:space="preserve">nformation </w:t>
      </w:r>
      <w:ins w:id="586" w:author="Stephen Michell" w:date="2018-01-21T07:48:00Z">
        <w:r w:rsidR="009064A5">
          <w:t xml:space="preserve">not </w:t>
        </w:r>
      </w:ins>
      <w:del w:id="587"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588" w:author="Stephen Michell" w:date="2018-01-21T07:48:00Z">
        <w:r w:rsidR="009064A5">
          <w:instrText xml:space="preserve">not </w:instrText>
        </w:r>
      </w:ins>
      <w:del w:id="589"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[XZK</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590" w:author="Stephen Michell" w:date="2018-01-21T07:48:00Z">
        <w:r w:rsidR="009064A5">
          <w:instrText xml:space="preserve">not </w:instrText>
        </w:r>
      </w:ins>
      <w:del w:id="591" w:author="Stephen Michell" w:date="2018-01-21T07:48:00Z">
        <w:r w:rsidR="00C96AB2" w:rsidDel="009064A5">
          <w:delInstrText>un</w:delInstrText>
        </w:r>
      </w:del>
      <w:r w:rsidR="00C96AB2">
        <w:instrText>cleared before use</w:instrText>
      </w:r>
      <w:r>
        <w:instrText xml:space="preserve">" </w:instrText>
      </w:r>
      <w:r>
        <w:fldChar w:fldCharType="end"/>
      </w:r>
      <w:r w:rsidR="000B4F3B">
        <w:t>]</w:t>
      </w:r>
      <w:bookmarkEnd w:id="585"/>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lastRenderedPageBreak/>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592" w:name="_Toc490994690"/>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[CCM</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592"/>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0BBD1791" w:rsidR="00E6431C" w:rsidRDefault="00E6431C" w:rsidP="00E6431C">
      <w:r>
        <w:t xml:space="preserve">A common paradigm in managing applications is to monitor such resource usage by thread and take action to cease the calculation for </w:t>
      </w:r>
      <w:ins w:id="593" w:author="Stephen Michell" w:date="2018-01-20T12:21:00Z">
        <w:r w:rsidR="002414EA">
          <w:t>a</w:t>
        </w:r>
      </w:ins>
      <w:del w:id="594" w:author="Stephen Michell" w:date="2018-01-20T12:21:00Z">
        <w:r w:rsidDel="002414EA">
          <w:delText>that</w:delText>
        </w:r>
      </w:del>
      <w:r>
        <w:t xml:space="preserve"> thread</w:t>
      </w:r>
      <w:ins w:id="595" w:author="Stephen Michell" w:date="2018-01-20T12:21:00Z">
        <w:r w:rsidR="002414EA">
          <w:t xml:space="preserve"> that is consuming excessive time</w:t>
        </w:r>
      </w:ins>
      <w:r>
        <w:t xml:space="preserve">, </w:t>
      </w:r>
      <w:ins w:id="596" w:author="Stephen Michell" w:date="2018-01-20T12:21:00Z">
        <w:r w:rsidR="002414EA">
          <w:t xml:space="preserve">using techniques </w:t>
        </w:r>
      </w:ins>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6BC7BC3B" w:rsidR="00E6431C" w:rsidRPr="00B922E4" w:rsidRDefault="00E6431C" w:rsidP="00E6431C">
      <w:del w:id="597" w:author="Stephen Michell" w:date="2018-01-21T21:45:00Z">
        <w:r w:rsidDel="0093714F">
          <w:delText>TBD</w:delText>
        </w:r>
      </w:del>
      <w:ins w:id="598" w:author="Stephen Michell" w:date="2018-01-21T21:45:00Z">
        <w:r w:rsidR="0093714F">
          <w:t>Burns, Alan and</w:t>
        </w:r>
        <w:r w:rsidR="0014580B">
          <w:t xml:space="preserve"> Wellings, Andy. Real-Time Systems and Programming Languages</w:t>
        </w:r>
      </w:ins>
      <w:ins w:id="599" w:author="Stephen Michell" w:date="2018-01-21T21:46:00Z">
        <w:r w:rsidR="00204550">
          <w:t>: Ada, Real-time Java and C/Real-Time POSIX (4</w:t>
        </w:r>
        <w:r w:rsidR="00204550" w:rsidRPr="00204550">
          <w:rPr>
            <w:vertAlign w:val="superscript"/>
            <w:rPrChange w:id="600" w:author="Stephen Michell" w:date="2018-01-21T21:46:00Z">
              <w:rPr/>
            </w:rPrChange>
          </w:rPr>
          <w:t>th</w:t>
        </w:r>
        <w:r w:rsidR="00204550">
          <w:t xml:space="preserve"> Edition</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lastRenderedPageBreak/>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E62101" w:rsidRDefault="00E6431C" w:rsidP="00E6431C">
      <w:pPr>
        <w:pStyle w:val="ListParagraph"/>
        <w:numPr>
          <w:ilvl w:val="0"/>
          <w:numId w:val="195"/>
        </w:numPr>
        <w:spacing w:after="0" w:line="240" w:lineRule="auto"/>
        <w:rPr>
          <w:lang w:val="en-CA"/>
        </w:rPr>
      </w:pPr>
      <w:commentRangeStart w:id="601"/>
      <w:del w:id="602" w:author="Stephen Michell" w:date="2018-01-20T12:25:00Z">
        <w:r w:rsidRPr="00B72322" w:rsidDel="00F07543">
          <w:rPr>
            <w:color w:val="FF0000"/>
            <w:lang w:val="en-CA"/>
          </w:rPr>
          <w:delText>THINK ABOUT THIS.</w:delText>
        </w:r>
        <w:r w:rsidDel="00F07543">
          <w:rPr>
            <w:lang w:val="en-CA"/>
          </w:rPr>
          <w:delText xml:space="preserve"> </w:delText>
        </w:r>
        <w:commentRangeEnd w:id="601"/>
        <w:r w:rsidR="005A6637" w:rsidDel="00F07543">
          <w:rPr>
            <w:rStyle w:val="CommentReference"/>
          </w:rPr>
          <w:commentReference w:id="601"/>
        </w:r>
        <w:r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603" w:author="Stephen Michell" w:date="2018-01-20T12:23:00Z">
        <w:r>
          <w:rPr>
            <w:lang w:val="en-CA"/>
          </w:rPr>
          <w:t xml:space="preserve">Execute with cache disabled to provide consistent timing and behaviour to avoide situations </w:t>
        </w:r>
      </w:ins>
      <w:del w:id="604" w:author="Stephen Michell" w:date="2018-01-20T12:24:00Z">
        <w:r w:rsidR="00E6431C" w:rsidDel="00F07543">
          <w:rPr>
            <w:lang w:val="en-CA"/>
          </w:rPr>
          <w:delText xml:space="preserve">Where </w:delText>
        </w:r>
      </w:del>
      <w:ins w:id="605" w:author="Stephen Michell" w:date="2018-01-20T12:24:00Z">
        <w:r>
          <w:rPr>
            <w:lang w:val="en-CA"/>
          </w:rPr>
          <w:t xml:space="preserve">where </w:t>
        </w:r>
      </w:ins>
      <w:r w:rsidR="00E6431C">
        <w:rPr>
          <w:lang w:val="en-CA"/>
        </w:rPr>
        <w:t>cache misses provide a significant potential hindrance</w:t>
      </w:r>
      <w:ins w:id="606" w:author="Stephen Michell" w:date="2018-01-20T12:24:00Z">
        <w:r>
          <w:rPr>
            <w:lang w:val="en-CA"/>
          </w:rPr>
          <w:t>.</w:t>
        </w:r>
      </w:ins>
      <w:del w:id="607"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Heading2"/>
      </w:pPr>
      <w:bookmarkStart w:id="608" w:name="_Toc490994691"/>
      <w:bookmarkEnd w:id="582"/>
      <w:bookmarkEnd w:id="583"/>
      <w:bookmarkEnd w:id="584"/>
      <w:r>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[XZL</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608"/>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r w:rsidRPr="005A7EBF">
        <w:lastRenderedPageBreak/>
        <w:t>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Heading2"/>
      </w:pPr>
      <w:bookmarkStart w:id="609" w:name="_Toc490994692"/>
      <w:r w:rsidRPr="0078646C">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[BVQ</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609"/>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lastRenderedPageBreak/>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Heading2"/>
      </w:pPr>
      <w:bookmarkStart w:id="610" w:name="_Toc490994693"/>
      <w:commentRangeStart w:id="611"/>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[REU</w:t>
      </w:r>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611"/>
      <w:r w:rsidR="005A6637">
        <w:rPr>
          <w:rStyle w:val="CommentReference"/>
          <w:rFonts w:asciiTheme="minorHAnsi" w:eastAsiaTheme="minorEastAsia" w:hAnsiTheme="minorHAnsi" w:cstheme="minorBidi"/>
          <w:b w:val="0"/>
        </w:rPr>
        <w:commentReference w:id="611"/>
      </w:r>
      <w:bookmarkEnd w:id="610"/>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612" w:author="Stephen Michell" w:date="2018-01-20T12:27:00Z">
        <w:r w:rsidDel="00D1230B">
          <w:rPr>
            <w:iCs/>
          </w:rPr>
          <w:delText xml:space="preserve"> any</w:delText>
        </w:r>
      </w:del>
      <w:r>
        <w:rPr>
          <w:iCs/>
        </w:rPr>
        <w:t xml:space="preserve"> other fault tolerance mechanism</w:t>
      </w:r>
      <w:ins w:id="613"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49A52EB1"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w:t>
      </w:r>
      <w:ins w:id="614" w:author="Stephen Michell" w:date="2018-01-20T12:28:00Z">
        <w:r w:rsidR="00A83ABA">
          <w:rPr>
            <w:iCs/>
          </w:rPr>
          <w:t xml:space="preserve">may </w:t>
        </w:r>
      </w:ins>
      <w:r>
        <w:rPr>
          <w:iCs/>
        </w:rPr>
        <w:t>be notified about the failure (termination) of the service</w:t>
      </w:r>
      <w:r w:rsidRPr="00A619DB">
        <w:rPr>
          <w:iCs/>
        </w:rPr>
        <w:t>.</w:t>
      </w:r>
    </w:p>
    <w:p w14:paraId="1402FE32" w14:textId="444A1F40"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lastRenderedPageBreak/>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6A9DAC72" w:rsidR="00E6431C" w:rsidRDefault="00E6431C" w:rsidP="00E6431C">
      <w:pPr>
        <w:rPr>
          <w:color w:val="000000"/>
        </w:rPr>
      </w:pPr>
      <w:r w:rsidRPr="004C2AB8">
        <w:rPr>
          <w:iCs/>
        </w:rPr>
        <w:t xml:space="preserve">Detection and handling of faults constitutes the fault tolerance code of the system. </w:t>
      </w:r>
      <w:r>
        <w:rPr>
          <w:color w:val="000000"/>
        </w:rPr>
        <w:t>The mechanisms of fault tolerance are manifold, corresponding to the nature of the failure and the needs of the application, and range from recovery with subsequent normal continuation of the system (“full fault tolerance”) or restricted 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771860BE"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sidRPr="00607458">
        <w:rPr>
          <w:i/>
          <w:color w:val="0070C0"/>
          <w:u w:val="single"/>
          <w:rPrChange w:id="615" w:author="Stephen Michell" w:date="2018-01-20T12:32:00Z">
            <w:rPr>
              <w:color w:val="0070C0"/>
            </w:rPr>
          </w:rPrChange>
        </w:rPr>
        <w:fldChar w:fldCharType="begin"/>
      </w:r>
      <w:r w:rsidRPr="00607458">
        <w:rPr>
          <w:i/>
          <w:color w:val="0070C0"/>
          <w:u w:val="single"/>
          <w:rPrChange w:id="616" w:author="Stephen Michell" w:date="2018-01-20T12:32:00Z">
            <w:rPr>
              <w:color w:val="0070C0"/>
            </w:rPr>
          </w:rPrChange>
        </w:rPr>
        <w:instrText xml:space="preserve"> REF _Ref411809401 \h </w:instrText>
      </w:r>
      <w:r w:rsidR="00607458">
        <w:rPr>
          <w:i/>
          <w:color w:val="0070C0"/>
          <w:u w:val="single"/>
        </w:rPr>
        <w:instrText xml:space="preserve"> \* MERGEFORMAT </w:instrText>
      </w:r>
      <w:r w:rsidRPr="00607458">
        <w:rPr>
          <w:i/>
          <w:color w:val="0070C0"/>
          <w:u w:val="single"/>
          <w:rPrChange w:id="617" w:author="Stephen Michell" w:date="2018-01-20T12:32:00Z">
            <w:rPr>
              <w:i/>
              <w:color w:val="0070C0"/>
              <w:u w:val="single"/>
            </w:rPr>
          </w:rPrChange>
        </w:rPr>
      </w:r>
      <w:r w:rsidRPr="00607458">
        <w:rPr>
          <w:i/>
          <w:color w:val="0070C0"/>
          <w:u w:val="single"/>
          <w:rPrChange w:id="618" w:author="Stephen Michell" w:date="2018-01-20T12:32:00Z">
            <w:rPr>
              <w:color w:val="0070C0"/>
            </w:rPr>
          </w:rPrChange>
        </w:rPr>
        <w:fldChar w:fldCharType="separate"/>
      </w:r>
      <w:r w:rsidR="00902691" w:rsidRPr="00607458">
        <w:rPr>
          <w:i/>
          <w:color w:val="0070C0"/>
          <w:u w:val="single"/>
          <w:rPrChange w:id="619" w:author="Stephen Michell" w:date="2018-01-20T12:32:00Z">
            <w:rPr>
              <w:lang w:val="en-CA"/>
            </w:rPr>
          </w:rPrChange>
        </w:rPr>
        <w:t xml:space="preserve">6.60 Concurrency – Directed termination </w:t>
      </w:r>
      <w:r w:rsidR="00902691" w:rsidRPr="00607458">
        <w:rPr>
          <w:i/>
          <w:color w:val="0070C0"/>
          <w:u w:val="single"/>
          <w:rPrChange w:id="620" w:author="Stephen Michell" w:date="2018-01-20T12:32:00Z">
            <w:rPr>
              <w:lang w:val="en-CA"/>
            </w:rPr>
          </w:rPrChange>
        </w:rPr>
        <w:fldChar w:fldCharType="begin"/>
      </w:r>
      <w:r w:rsidR="00902691" w:rsidRPr="00607458">
        <w:rPr>
          <w:i/>
          <w:color w:val="0070C0"/>
          <w:u w:val="single"/>
          <w:rPrChange w:id="621" w:author="Stephen Michell" w:date="2018-01-20T12:32:00Z">
            <w:rPr/>
          </w:rPrChange>
        </w:rPr>
        <w:instrText xml:space="preserve"> XE "Language vulnerabilities: Concurrency – Directed termination [CGT]" </w:instrText>
      </w:r>
      <w:r w:rsidR="00902691" w:rsidRPr="00607458">
        <w:rPr>
          <w:i/>
          <w:color w:val="0070C0"/>
          <w:u w:val="single"/>
          <w:rPrChange w:id="622" w:author="Stephen Michell" w:date="2018-01-20T12:32:00Z">
            <w:rPr>
              <w:lang w:val="en-CA"/>
            </w:rPr>
          </w:rPrChange>
        </w:rPr>
        <w:fldChar w:fldCharType="end"/>
      </w:r>
      <w:r w:rsidR="00902691" w:rsidRPr="00607458">
        <w:rPr>
          <w:i/>
          <w:color w:val="0070C0"/>
          <w:u w:val="single"/>
          <w:rPrChange w:id="623" w:author="Stephen Michell" w:date="2018-01-20T12:32:00Z">
            <w:rPr>
              <w:lang w:val="en-CA"/>
            </w:rPr>
          </w:rPrChange>
        </w:rPr>
        <w:t xml:space="preserve"> [CGT]</w:t>
      </w:r>
      <w:r w:rsidRPr="00607458">
        <w:rPr>
          <w:i/>
          <w:color w:val="0070C0"/>
          <w:u w:val="single"/>
          <w:rPrChange w:id="624" w:author="Stephen Michell" w:date="2018-01-20T12:32:00Z">
            <w:rPr>
              <w:color w:val="0070C0"/>
            </w:rPr>
          </w:rPrChange>
        </w:rPr>
        <w:fldChar w:fldCharType="end"/>
      </w:r>
      <w:r w:rsidRPr="00607458">
        <w:rPr>
          <w:rPrChange w:id="625" w:author="Stephen Michell" w:date="2018-01-20T12:33:00Z">
            <w:rPr>
              <w:color w:val="0070C0"/>
            </w:rPr>
          </w:rPrChange>
        </w:rPr>
        <w:t xml:space="preserve"> </w:t>
      </w:r>
      <w:r w:rsidRPr="00607458">
        <w:t>and</w:t>
      </w:r>
      <w:r w:rsidRPr="00607458">
        <w:rPr>
          <w:i/>
          <w:color w:val="0070C0"/>
          <w:u w:val="single"/>
          <w:rPrChange w:id="626" w:author="Stephen Michell" w:date="2018-01-20T12:32:00Z">
            <w:rPr/>
          </w:rPrChange>
        </w:rPr>
        <w:t xml:space="preserve"> </w:t>
      </w:r>
      <w:r w:rsidRPr="00607458">
        <w:rPr>
          <w:i/>
          <w:color w:val="0070C0"/>
          <w:u w:val="single"/>
          <w:rPrChange w:id="627" w:author="Stephen Michell" w:date="2018-01-20T12:32:00Z">
            <w:rPr/>
          </w:rPrChange>
        </w:rPr>
        <w:fldChar w:fldCharType="begin"/>
      </w:r>
      <w:r w:rsidRPr="00607458">
        <w:rPr>
          <w:i/>
          <w:color w:val="0070C0"/>
          <w:u w:val="single"/>
          <w:rPrChange w:id="628" w:author="Stephen Michell" w:date="2018-01-20T12:32:00Z">
            <w:rPr/>
          </w:rPrChange>
        </w:rPr>
        <w:instrText xml:space="preserve"> REF _Ref411809438 \h </w:instrText>
      </w:r>
      <w:r w:rsidRPr="00607458">
        <w:rPr>
          <w:i/>
          <w:color w:val="0070C0"/>
          <w:u w:val="single"/>
          <w:rPrChange w:id="629" w:author="Stephen Michell" w:date="2018-01-20T12:32:00Z">
            <w:rPr>
              <w:i/>
              <w:color w:val="0070C0"/>
              <w:u w:val="single"/>
            </w:rPr>
          </w:rPrChange>
        </w:rPr>
      </w:r>
      <w:r w:rsidRPr="00607458">
        <w:rPr>
          <w:i/>
          <w:color w:val="0070C0"/>
          <w:u w:val="single"/>
          <w:rPrChange w:id="630" w:author="Stephen Michell" w:date="2018-01-20T12:32:00Z">
            <w:rPr/>
          </w:rPrChange>
        </w:rPr>
        <w:fldChar w:fldCharType="separate"/>
      </w:r>
      <w:r w:rsidR="00902691" w:rsidRPr="00607458">
        <w:rPr>
          <w:i/>
          <w:color w:val="0070C0"/>
          <w:u w:val="single"/>
          <w:rPrChange w:id="631" w:author="Stephen Michell" w:date="2018-01-20T12:32:00Z">
            <w:rPr>
              <w:lang w:val="en-CA"/>
            </w:rPr>
          </w:rPrChange>
        </w:rPr>
        <w:t xml:space="preserve">6.62 Concurrency – Premature termination </w:t>
      </w:r>
      <w:r w:rsidRPr="00607458">
        <w:rPr>
          <w:i/>
          <w:color w:val="0070C0"/>
          <w:u w:val="single"/>
          <w:rPrChange w:id="632" w:author="Stephen Michell" w:date="2018-01-20T12:32:00Z">
            <w:rPr/>
          </w:rPrChange>
        </w:rPr>
        <w:fldChar w:fldCharType="end"/>
      </w:r>
      <w:ins w:id="633"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634" w:author="Stephen Michell" w:date="2018-01-20T12:33:00Z">
        <w:r w:rsidDel="00607458">
          <w:delText xml:space="preserve"> </w:delText>
        </w:r>
      </w:del>
      <w:r>
        <w:t>.g., release software locks) and the real world (e.</w:t>
      </w:r>
      <w:del w:id="635" w:author="Stephen Michell" w:date="2018-01-20T12:33:00Z">
        <w:r w:rsidDel="00607458">
          <w:delText xml:space="preserve"> </w:delText>
        </w:r>
      </w:del>
      <w:r>
        <w:t>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113ABEBD" w:rsidR="00E6431C" w:rsidRDefault="00E6431C" w:rsidP="00E6431C">
      <w:pPr>
        <w:pStyle w:val="ListParagraph"/>
        <w:numPr>
          <w:ilvl w:val="0"/>
          <w:numId w:val="200"/>
        </w:numPr>
        <w:rPr>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636"/>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2E38241" w:rsidR="00E6431C" w:rsidRPr="00F10118" w:rsidRDefault="00E6431C" w:rsidP="00E6431C">
      <w:pPr>
        <w:numPr>
          <w:ilvl w:val="0"/>
          <w:numId w:val="50"/>
        </w:numPr>
        <w:spacing w:after="0"/>
        <w:rPr>
          <w:iCs/>
        </w:rPr>
      </w:pPr>
      <w:r>
        <w:rPr>
          <w:iCs/>
        </w:rPr>
        <w:t xml:space="preserve">Check </w:t>
      </w:r>
      <w:r w:rsidRPr="00CB3336">
        <w:rPr>
          <w:iCs/>
        </w:rPr>
        <w:t>pre</w:t>
      </w:r>
      <w:del w:id="637" w:author="Stephen Michell" w:date="2018-01-20T12:35:00Z">
        <w:r w:rsidRPr="00CB3336" w:rsidDel="004C791B">
          <w:rPr>
            <w:iCs/>
          </w:rPr>
          <w:delText>-</w:delText>
        </w:r>
      </w:del>
      <w:r w:rsidRPr="00CB3336">
        <w:rPr>
          <w:iCs/>
        </w:rPr>
        <w:t xml:space="preserve"> and postconditions </w:t>
      </w:r>
      <w:r>
        <w:rPr>
          <w:iCs/>
        </w:rPr>
        <w:t xml:space="preserve">not validated otherwise. See also </w:t>
      </w:r>
      <w:r w:rsidRPr="00CB3336">
        <w:rPr>
          <w:iCs/>
        </w:rPr>
        <w:t xml:space="preserve">clause </w:t>
      </w:r>
      <w:ins w:id="638" w:author="Stephen Michell" w:date="2018-01-20T12:39:00Z">
        <w:r w:rsidR="004C791B" w:rsidRPr="004C791B">
          <w:rPr>
            <w:i/>
            <w:color w:val="0070C0"/>
            <w:u w:val="single"/>
            <w:rPrChange w:id="639" w:author="Stephen Michell" w:date="2018-01-20T12:40:00Z">
              <w:rPr/>
            </w:rPrChange>
          </w:rPr>
          <w:fldChar w:fldCharType="begin"/>
        </w:r>
        <w:r w:rsidR="004C791B" w:rsidRPr="004C791B">
          <w:rPr>
            <w:i/>
            <w:color w:val="0070C0"/>
            <w:u w:val="single"/>
            <w:rPrChange w:id="640" w:author="Stephen Michell" w:date="2018-01-20T12:40:00Z">
              <w:rPr/>
            </w:rPrChange>
          </w:rPr>
          <w:instrText xml:space="preserve"> HYPERLINK  \l "_6.42_Violations_of" </w:instrText>
        </w:r>
        <w:r w:rsidR="004C791B" w:rsidRPr="004C791B">
          <w:rPr>
            <w:i/>
            <w:color w:val="0070C0"/>
            <w:u w:val="single"/>
            <w:rPrChange w:id="641" w:author="Stephen Michell" w:date="2018-01-20T12:40:00Z">
              <w:rPr/>
            </w:rPrChange>
          </w:rPr>
          <w:fldChar w:fldCharType="separate"/>
        </w:r>
        <w:r w:rsidR="004C791B" w:rsidRPr="004C791B">
          <w:rPr>
            <w:i/>
            <w:color w:val="0070C0"/>
            <w:rPrChange w:id="642" w:author="Stephen Michell" w:date="2018-01-20T12:40:00Z">
              <w:rPr>
                <w:rStyle w:val="Hyperlink"/>
              </w:rPr>
            </w:rPrChange>
          </w:rPr>
          <w:t xml:space="preserve">6.42 Violations of the Liskov substitution principle or the contract model </w:t>
        </w:r>
        <w:r w:rsidR="004C791B" w:rsidRPr="004C791B">
          <w:rPr>
            <w:i/>
            <w:color w:val="0070C0"/>
            <w:rPrChange w:id="643" w:author="Stephen Michell" w:date="2018-01-20T12:40:00Z">
              <w:rPr>
                <w:rStyle w:val="Hyperlink"/>
              </w:rPr>
            </w:rPrChange>
          </w:rPr>
          <w:fldChar w:fldCharType="begin"/>
        </w:r>
        <w:r w:rsidR="004C791B" w:rsidRPr="004C791B">
          <w:rPr>
            <w:i/>
            <w:color w:val="0070C0"/>
            <w:rPrChange w:id="644" w:author="Stephen Michell" w:date="2018-01-20T12:40:00Z">
              <w:rPr>
                <w:rStyle w:val="Hyperlink"/>
              </w:rPr>
            </w:rPrChange>
          </w:rPr>
          <w:instrText xml:space="preserve"> XE "Language vulnerabilities: Violations of the Liskov substitution principle or contract model [BLP]" </w:instrText>
        </w:r>
        <w:r w:rsidR="004C791B" w:rsidRPr="004C791B">
          <w:rPr>
            <w:i/>
            <w:color w:val="0070C0"/>
            <w:rPrChange w:id="645" w:author="Stephen Michell" w:date="2018-01-20T12:40:00Z">
              <w:rPr>
                <w:rStyle w:val="Hyperlink"/>
              </w:rPr>
            </w:rPrChange>
          </w:rPr>
          <w:fldChar w:fldCharType="end"/>
        </w:r>
        <w:r w:rsidR="004C791B" w:rsidRPr="004C791B">
          <w:rPr>
            <w:i/>
            <w:color w:val="0070C0"/>
            <w:rPrChange w:id="646" w:author="Stephen Michell" w:date="2018-01-20T12:40:00Z">
              <w:rPr>
                <w:rStyle w:val="Hyperlink"/>
              </w:rPr>
            </w:rPrChange>
          </w:rPr>
          <w:t xml:space="preserve"> [BLP</w:t>
        </w:r>
        <w:r w:rsidR="004C791B" w:rsidRPr="004C791B">
          <w:rPr>
            <w:i/>
            <w:color w:val="0070C0"/>
            <w:rPrChange w:id="647" w:author="Stephen Michell" w:date="2018-01-20T12:40:00Z">
              <w:rPr>
                <w:rStyle w:val="Hyperlink"/>
              </w:rPr>
            </w:rPrChange>
          </w:rPr>
          <w:fldChar w:fldCharType="begin"/>
        </w:r>
        <w:r w:rsidR="004C791B" w:rsidRPr="004C791B">
          <w:rPr>
            <w:i/>
            <w:color w:val="0070C0"/>
            <w:rPrChange w:id="648" w:author="Stephen Michell" w:date="2018-01-20T12:40:00Z">
              <w:rPr>
                <w:rStyle w:val="Hyperlink"/>
              </w:rPr>
            </w:rPrChange>
          </w:rPr>
          <w:instrText xml:space="preserve"> XE "BLP – Violations of the Liskov substitution principle or contract model" </w:instrText>
        </w:r>
        <w:r w:rsidR="004C791B" w:rsidRPr="004C791B">
          <w:rPr>
            <w:i/>
            <w:color w:val="0070C0"/>
            <w:rPrChange w:id="649" w:author="Stephen Michell" w:date="2018-01-20T12:40:00Z">
              <w:rPr>
                <w:rStyle w:val="Hyperlink"/>
              </w:rPr>
            </w:rPrChange>
          </w:rPr>
          <w:fldChar w:fldCharType="end"/>
        </w:r>
        <w:r w:rsidR="004C791B" w:rsidRPr="004C791B">
          <w:rPr>
            <w:i/>
            <w:color w:val="0070C0"/>
            <w:rPrChange w:id="650" w:author="Stephen Michell" w:date="2018-01-20T12:40:00Z">
              <w:rPr>
                <w:rStyle w:val="Hyperlink"/>
              </w:rPr>
            </w:rPrChange>
          </w:rPr>
          <w:t>]</w:t>
        </w:r>
        <w:r w:rsidR="004C791B" w:rsidRPr="004C791B">
          <w:rPr>
            <w:i/>
            <w:color w:val="0070C0"/>
            <w:u w:val="single"/>
            <w:rPrChange w:id="651" w:author="Stephen Michell" w:date="2018-01-20T12:40:00Z">
              <w:rPr/>
            </w:rPrChange>
          </w:rPr>
          <w:fldChar w:fldCharType="end"/>
        </w:r>
      </w:ins>
      <w:del w:id="652"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653"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654"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Heading2"/>
      </w:pPr>
      <w:bookmarkStart w:id="655" w:name="_Toc490994694"/>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[KLK</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655"/>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 xml:space="preserve">When an azimuth value of </w:t>
      </w:r>
      <w:r w:rsidRPr="002C4C84">
        <w:lastRenderedPageBreak/>
        <w:t>-1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796770A2" w:rsidR="008F43A4" w:rsidRDefault="008F43A4" w:rsidP="008F43A4">
      <w:pPr>
        <w:pStyle w:val="Heading2"/>
        <w:rPr>
          <w:lang w:val="en-CA"/>
        </w:rPr>
      </w:pPr>
      <w:bookmarkStart w:id="656" w:name="_Toc490994695"/>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657" w:author="Stephen Michell" w:date="2018-01-20T22:47:00Z">
        <w:r w:rsidR="00A8279C">
          <w:instrText>CI</w:instrText>
        </w:r>
      </w:ins>
      <w:del w:id="658"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[CCI</w:t>
      </w:r>
      <w:r>
        <w:rPr>
          <w:lang w:val="en-CA"/>
        </w:rPr>
        <w:fldChar w:fldCharType="begin"/>
      </w:r>
      <w:r>
        <w:instrText xml:space="preserve"> XE "</w:instrText>
      </w:r>
      <w:r w:rsidRPr="0096557B">
        <w:rPr>
          <w:lang w:val="en-CA"/>
        </w:rPr>
        <w:instrText>C</w:instrText>
      </w:r>
      <w:ins w:id="659" w:author="Stephen Michell" w:date="2018-01-20T21:54:00Z">
        <w:r w:rsidR="00DC3408">
          <w:rPr>
            <w:lang w:val="en-CA"/>
          </w:rPr>
          <w:instrText>CI</w:instrText>
        </w:r>
      </w:ins>
      <w:del w:id="660"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r w:rsidR="00DE3356">
        <w:rPr>
          <w:lang w:val="en-CA"/>
        </w:rPr>
        <w:t>]</w:t>
      </w:r>
      <w:bookmarkEnd w:id="656"/>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 xml:space="preserve">All processors and operating systems maintain multiple representations of time internal to the system. In a typical </w:t>
      </w:r>
      <w:proofErr w:type="gramStart"/>
      <w:r>
        <w:rPr>
          <w:rFonts w:ascii="Times New Roman" w:hAnsi="Times New Roman" w:cs="Times New Roman"/>
          <w:lang w:val="en-CA"/>
        </w:rPr>
        <w:t>system</w:t>
      </w:r>
      <w:proofErr w:type="gramEnd"/>
      <w:r>
        <w:rPr>
          <w:rFonts w:ascii="Times New Roman" w:hAnsi="Times New Roman" w:cs="Times New Roman"/>
          <w:lang w:val="en-CA"/>
        </w:rPr>
        <w:t xml:space="preserve">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661" w:author="Stephen Michell" w:date="2018-01-20T12:46:00Z"/>
          <w:rFonts w:ascii="Times New Roman" w:hAnsi="Times New Roman" w:cs="Times New Roman"/>
          <w:lang w:val="en-CA"/>
        </w:rPr>
      </w:pPr>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w:t>
      </w:r>
      <w:r>
        <w:rPr>
          <w:rFonts w:ascii="Times New Roman" w:hAnsi="Times New Roman" w:cs="Times New Roman"/>
          <w:lang w:val="en-CA"/>
        </w:rPr>
        <w:lastRenderedPageBreak/>
        <w:t xml:space="preserve">languages provide library services to access and manipulate time bases, and to schedule activity based upon one of the </w:t>
      </w:r>
      <w:del w:id="662"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663" w:author="Stephen Michell" w:date="2018-01-20T12:46:00Z"/>
          <w:rFonts w:ascii="Times New Roman" w:hAnsi="Times New Roman" w:cs="Times New Roman"/>
          <w:b/>
          <w:lang w:val="en-CA"/>
        </w:rPr>
      </w:pPr>
      <w:del w:id="664"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665" w:author="Stephen Michell" w:date="2018-01-20T12:46:00Z"/>
          <w:rFonts w:ascii="Times New Roman" w:hAnsi="Times New Roman" w:cs="Times New Roman"/>
          <w:lang w:val="en-CA"/>
        </w:rPr>
      </w:pPr>
      <w:del w:id="666"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pPr>
        <w:jc w:val="both"/>
        <w:rPr>
          <w:del w:id="667" w:author="Stephen Michell" w:date="2018-01-20T12:46:00Z"/>
          <w:lang w:val="en-CA"/>
        </w:rPr>
        <w:pPrChange w:id="668" w:author="Stephen Michell" w:date="2018-01-20T12:46:00Z">
          <w:pPr>
            <w:pStyle w:val="ListParagraph"/>
            <w:numPr>
              <w:numId w:val="197"/>
            </w:numPr>
            <w:spacing w:after="0" w:line="240" w:lineRule="auto"/>
            <w:ind w:left="777" w:hanging="360"/>
            <w:jc w:val="both"/>
          </w:pPr>
        </w:pPrChange>
      </w:pPr>
      <w:del w:id="669"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pPr>
        <w:jc w:val="both"/>
        <w:rPr>
          <w:del w:id="670" w:author="Stephen Michell" w:date="2018-01-20T12:46:00Z"/>
          <w:lang w:val="en-CA"/>
        </w:rPr>
        <w:pPrChange w:id="671" w:author="Stephen Michell" w:date="2018-01-20T12:46:00Z">
          <w:pPr>
            <w:pStyle w:val="ListParagraph"/>
            <w:numPr>
              <w:numId w:val="197"/>
            </w:numPr>
            <w:spacing w:after="0" w:line="240" w:lineRule="auto"/>
            <w:ind w:left="777" w:hanging="360"/>
            <w:jc w:val="both"/>
          </w:pPr>
        </w:pPrChange>
      </w:pPr>
      <w:del w:id="672"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pPr>
        <w:jc w:val="both"/>
        <w:rPr>
          <w:del w:id="673" w:author="Stephen Michell" w:date="2018-01-20T12:46:00Z"/>
          <w:lang w:val="en-CA"/>
        </w:rPr>
        <w:pPrChange w:id="674" w:author="Stephen Michell" w:date="2018-01-20T12:46:00Z">
          <w:pPr>
            <w:pStyle w:val="ListParagraph"/>
            <w:numPr>
              <w:numId w:val="197"/>
            </w:numPr>
            <w:spacing w:after="0" w:line="240" w:lineRule="auto"/>
            <w:ind w:left="777" w:hanging="360"/>
            <w:jc w:val="both"/>
          </w:pPr>
        </w:pPrChange>
      </w:pPr>
      <w:del w:id="675"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pPr>
        <w:jc w:val="both"/>
        <w:rPr>
          <w:del w:id="676" w:author="Stephen Michell" w:date="2018-01-20T12:46:00Z"/>
          <w:lang w:val="en-CA"/>
        </w:rPr>
        <w:pPrChange w:id="677" w:author="Stephen Michell" w:date="2018-01-20T12:46:00Z">
          <w:pPr>
            <w:pStyle w:val="ListParagraph"/>
            <w:spacing w:after="0" w:line="240" w:lineRule="auto"/>
            <w:ind w:left="777"/>
            <w:jc w:val="both"/>
          </w:pPr>
        </w:pPrChange>
      </w:pPr>
    </w:p>
    <w:p w14:paraId="2BBCC5EB" w14:textId="3AEF0D63" w:rsidR="008F43A4" w:rsidDel="001261D1" w:rsidRDefault="008F43A4">
      <w:pPr>
        <w:jc w:val="both"/>
        <w:rPr>
          <w:del w:id="678" w:author="Stephen Michell" w:date="2018-01-20T12:46:00Z"/>
          <w:rFonts w:ascii="Times New Roman" w:hAnsi="Times New Roman" w:cs="Times New Roman"/>
          <w:lang w:val="en-CA"/>
        </w:rPr>
        <w:pPrChange w:id="679" w:author="Stephen Michell" w:date="2018-01-20T12:46:00Z">
          <w:pPr>
            <w:ind w:left="57"/>
            <w:jc w:val="both"/>
          </w:pPr>
        </w:pPrChange>
      </w:pPr>
      <w:del w:id="680" w:author="Stephen Michell" w:date="2018-01-20T12:44:00Z">
        <w:r w:rsidDel="001261D1">
          <w:rPr>
            <w:rFonts w:ascii="Times New Roman" w:hAnsi="Times New Roman" w:cs="Times New Roman"/>
            <w:lang w:val="en-CA"/>
          </w:rPr>
          <w:delText>This</w:delText>
        </w:r>
      </w:del>
      <w:del w:id="681"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pPr>
        <w:jc w:val="both"/>
        <w:rPr>
          <w:del w:id="682" w:author="Stephen Michell" w:date="2018-01-20T12:46:00Z"/>
          <w:rFonts w:ascii="Times New Roman" w:hAnsi="Times New Roman" w:cs="Times New Roman"/>
          <w:sz w:val="24"/>
          <w:szCs w:val="24"/>
          <w:lang w:val="en-CA"/>
        </w:rPr>
        <w:pPrChange w:id="683" w:author="Stephen Michell" w:date="2018-01-20T12:46:00Z">
          <w:pPr>
            <w:pStyle w:val="Heading3"/>
          </w:pPr>
        </w:pPrChange>
      </w:pPr>
      <w:del w:id="684"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685" w:author="Stephen Michell" w:date="2018-01-20T12:46:00Z"/>
          <w:lang w:val="en-CA"/>
        </w:rPr>
      </w:pPr>
      <w:del w:id="686"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pPr>
        <w:jc w:val="both"/>
        <w:rPr>
          <w:del w:id="687" w:author="Stephen Michell" w:date="2018-01-20T12:46:00Z"/>
          <w:rFonts w:ascii="Times New Roman" w:hAnsi="Times New Roman" w:cs="Times New Roman"/>
          <w:lang w:val="en-CA"/>
        </w:rPr>
        <w:pPrChange w:id="688" w:author="Stephen Michell" w:date="2018-01-20T12:46:00Z">
          <w:pPr>
            <w:pStyle w:val="Heading3"/>
          </w:pPr>
        </w:pPrChange>
      </w:pPr>
      <w:del w:id="689"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690" w:author="Stephen Michell" w:date="2018-01-20T12:46:00Z"/>
          <w:lang w:val="en-CA"/>
        </w:rPr>
      </w:pPr>
      <w:del w:id="691" w:author="Stephen Michell" w:date="2018-01-20T12:46:00Z">
        <w:r w:rsidDel="001261D1">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pPr>
        <w:jc w:val="both"/>
        <w:rPr>
          <w:rFonts w:ascii="Times New Roman" w:hAnsi="Times New Roman" w:cs="Times New Roman"/>
          <w:lang w:val="en-CA"/>
        </w:rPr>
        <w:pPrChange w:id="692" w:author="Stephen Michell" w:date="2018-01-20T12:46:00Z">
          <w:pPr>
            <w:pStyle w:val="Heading3"/>
          </w:pPr>
        </w:pPrChange>
      </w:pPr>
      <w:del w:id="693"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77777777" w:rsidR="001261D1" w:rsidRDefault="001261D1" w:rsidP="001261D1">
      <w:moveToRangeStart w:id="694" w:author="Stephen Michell" w:date="2018-01-20T12:47:00Z" w:name="move504215760"/>
      <w:moveTo w:id="695" w:author="Stephen Michell" w:date="2018-01-20T12:47:00Z">
        <w:r>
          <w:t xml:space="preserve">Converting from one time-base to another time-base can result in loss of precision, rounding errors, and conversion errors which can lead to complete jitter in the application behavior or complete failure of the application </w:t>
        </w:r>
      </w:moveTo>
    </w:p>
    <w:p w14:paraId="69836B00" w14:textId="6085AF12" w:rsidR="002F5783" w:rsidRPr="00C344A9" w:rsidRDefault="001261D1" w:rsidP="001261D1">
      <w:moveTo w:id="696" w:author="Stephen Michell" w:date="2018-01-20T12:47:00Z">
        <w:r>
          <w:t>Roll-over of a clock can cause failure of applications that are expecting uniformly increasing time, which can lead to transient failure of the application and possibly the parent system.</w:t>
        </w:r>
      </w:moveTo>
      <w:moveToRangeEnd w:id="694"/>
    </w:p>
    <w:p w14:paraId="78335817" w14:textId="626DC6B5" w:rsidR="000F1FC2" w:rsidRDefault="000F1FC2" w:rsidP="00C344A9">
      <w:pPr>
        <w:pStyle w:val="Heading3"/>
      </w:pPr>
      <w:r>
        <w:t>7.3</w:t>
      </w:r>
      <w:r w:rsidR="001E67EC">
        <w:t>3</w:t>
      </w:r>
      <w:r>
        <w:t>.2 Cross References</w:t>
      </w:r>
    </w:p>
    <w:p w14:paraId="01E46272" w14:textId="64C7720C" w:rsidR="008F43A4" w:rsidRDefault="000F1FC2" w:rsidP="00447BD1">
      <w:pPr>
        <w:rPr>
          <w:ins w:id="697" w:author="Stephen Michell" w:date="2018-01-20T12:45:00Z"/>
        </w:rPr>
      </w:pPr>
      <w:commentRangeStart w:id="698"/>
      <w:r>
        <w:t>TBD</w:t>
      </w:r>
      <w:commentRangeEnd w:id="698"/>
      <w:r w:rsidR="00CF033F">
        <w:rPr>
          <w:rStyle w:val="CommentReference"/>
        </w:rPr>
        <w:commentReference w:id="698"/>
      </w:r>
    </w:p>
    <w:p w14:paraId="5927C47C" w14:textId="3D5DB31A" w:rsidR="001261D1" w:rsidRPr="00447BD1" w:rsidRDefault="001261D1" w:rsidP="00447BD1">
      <w:ins w:id="699" w:author="Stephen Michell" w:date="2018-01-20T12:45:00Z">
        <w:r>
          <w:t>Burns and Wellings, etc</w:t>
        </w:r>
      </w:ins>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1AF4DB45" w14:textId="77777777" w:rsidR="001261D1" w:rsidRDefault="001261D1" w:rsidP="001261D1">
      <w:pPr>
        <w:jc w:val="both"/>
        <w:rPr>
          <w:ins w:id="700" w:author="Stephen Michell" w:date="2018-01-20T12:46:00Z"/>
          <w:rFonts w:ascii="Times New Roman" w:hAnsi="Times New Roman" w:cs="Times New Roman"/>
          <w:lang w:val="en-CA"/>
        </w:rPr>
      </w:pPr>
      <w:ins w:id="701" w:author="Stephen Michell" w:date="2018-01-20T12:46:00Z">
        <w:r>
          <w:rPr>
            <w:rFonts w:ascii="Times New Roman" w:hAnsi="Times New Roman" w:cs="Times New Roman"/>
            <w:lang w:val="en-CA"/>
          </w:rPr>
          <w:t>time bases.</w:t>
        </w:r>
      </w:ins>
    </w:p>
    <w:p w14:paraId="3E8C9725" w14:textId="77777777" w:rsidR="001261D1" w:rsidRPr="00DF4E4F" w:rsidRDefault="001261D1" w:rsidP="001261D1">
      <w:pPr>
        <w:jc w:val="both"/>
        <w:rPr>
          <w:ins w:id="702" w:author="Stephen Michell" w:date="2018-01-20T12:46:00Z"/>
          <w:rFonts w:ascii="Times New Roman" w:hAnsi="Times New Roman" w:cs="Times New Roman"/>
          <w:b/>
          <w:lang w:val="en-CA"/>
        </w:rPr>
      </w:pPr>
      <w:ins w:id="703"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704" w:author="Stephen Michell" w:date="2018-01-20T12:46:00Z"/>
          <w:rFonts w:ascii="Times New Roman" w:hAnsi="Times New Roman" w:cs="Times New Roman"/>
          <w:lang w:val="en-CA"/>
        </w:rPr>
      </w:pPr>
      <w:ins w:id="705"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Paragraph"/>
        <w:numPr>
          <w:ilvl w:val="0"/>
          <w:numId w:val="197"/>
        </w:numPr>
        <w:spacing w:after="0" w:line="240" w:lineRule="auto"/>
        <w:jc w:val="both"/>
        <w:rPr>
          <w:ins w:id="706" w:author="Stephen Michell" w:date="2018-01-20T12:46:00Z"/>
          <w:lang w:val="en-CA"/>
        </w:rPr>
      </w:pPr>
      <w:ins w:id="707"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Paragraph"/>
        <w:numPr>
          <w:ilvl w:val="0"/>
          <w:numId w:val="197"/>
        </w:numPr>
        <w:spacing w:after="0" w:line="240" w:lineRule="auto"/>
        <w:jc w:val="both"/>
        <w:rPr>
          <w:ins w:id="708" w:author="Stephen Michell" w:date="2018-01-20T12:46:00Z"/>
          <w:lang w:val="en-CA"/>
        </w:rPr>
      </w:pPr>
      <w:ins w:id="709"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Paragraph"/>
        <w:numPr>
          <w:ilvl w:val="0"/>
          <w:numId w:val="197"/>
        </w:numPr>
        <w:spacing w:after="0" w:line="240" w:lineRule="auto"/>
        <w:jc w:val="both"/>
        <w:rPr>
          <w:ins w:id="710" w:author="Stephen Michell" w:date="2018-01-20T12:46:00Z"/>
          <w:lang w:val="en-CA"/>
        </w:rPr>
      </w:pPr>
      <w:ins w:id="711" w:author="Stephen Michell" w:date="2018-01-20T12:46:00Z">
        <w:r>
          <w:rPr>
            <w:rFonts w:ascii="Times New Roman" w:hAnsi="Times New Roman" w:cs="Times New Roman"/>
            <w:lang w:val="en-CA"/>
          </w:rPr>
          <w:t>if iterative calculations are done using less than the most precise time base possible.</w:t>
        </w:r>
      </w:ins>
    </w:p>
    <w:p w14:paraId="20F9D1AF" w14:textId="77777777" w:rsidR="001261D1" w:rsidRDefault="001261D1" w:rsidP="001261D1">
      <w:pPr>
        <w:pStyle w:val="ListParagraph"/>
        <w:spacing w:after="0" w:line="240" w:lineRule="auto"/>
        <w:ind w:left="777"/>
        <w:jc w:val="both"/>
        <w:rPr>
          <w:ins w:id="712" w:author="Stephen Michell" w:date="2018-01-20T12:46:00Z"/>
          <w:lang w:val="en-CA"/>
        </w:rPr>
      </w:pPr>
    </w:p>
    <w:p w14:paraId="2AEDF207" w14:textId="77777777" w:rsidR="001261D1" w:rsidRDefault="001261D1" w:rsidP="001261D1">
      <w:pPr>
        <w:ind w:left="57"/>
        <w:jc w:val="both"/>
        <w:rPr>
          <w:ins w:id="713" w:author="Stephen Michell" w:date="2018-01-20T12:46:00Z"/>
          <w:rFonts w:ascii="Times New Roman" w:hAnsi="Times New Roman" w:cs="Times New Roman"/>
          <w:lang w:val="en-CA"/>
        </w:rPr>
      </w:pPr>
      <w:ins w:id="714"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Heading3"/>
        <w:rPr>
          <w:ins w:id="715" w:author="Stephen Michell" w:date="2018-01-20T12:46:00Z"/>
          <w:rFonts w:ascii="Times New Roman" w:hAnsi="Times New Roman" w:cs="Times New Roman"/>
          <w:sz w:val="24"/>
          <w:szCs w:val="24"/>
          <w:lang w:val="en-CA"/>
        </w:rPr>
      </w:pPr>
      <w:ins w:id="716"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77777777" w:rsidR="001261D1" w:rsidRDefault="001261D1" w:rsidP="001261D1">
      <w:pPr>
        <w:jc w:val="both"/>
        <w:rPr>
          <w:ins w:id="717" w:author="Stephen Michell" w:date="2018-01-20T12:46:00Z"/>
          <w:lang w:val="en-CA"/>
        </w:rPr>
      </w:pPr>
      <w:ins w:id="718"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ins>
    </w:p>
    <w:p w14:paraId="7347E6BD" w14:textId="77777777" w:rsidR="001261D1" w:rsidRPr="00DF4E4F" w:rsidRDefault="001261D1" w:rsidP="001261D1">
      <w:pPr>
        <w:pStyle w:val="Heading3"/>
        <w:rPr>
          <w:ins w:id="719" w:author="Stephen Michell" w:date="2018-01-20T12:46:00Z"/>
          <w:rFonts w:ascii="Times New Roman" w:hAnsi="Times New Roman" w:cs="Times New Roman"/>
          <w:lang w:val="en-CA"/>
        </w:rPr>
      </w:pPr>
      <w:ins w:id="720" w:author="Stephen Michell" w:date="2018-01-20T12:46:00Z">
        <w:r w:rsidRPr="00DF4E4F">
          <w:rPr>
            <w:rFonts w:ascii="Times New Roman" w:hAnsi="Times New Roman" w:cs="Times New Roman"/>
            <w:lang w:val="en-CA"/>
          </w:rPr>
          <w:t>Time Roll-over</w:t>
        </w:r>
      </w:ins>
    </w:p>
    <w:p w14:paraId="286BC464" w14:textId="77777777" w:rsidR="001261D1" w:rsidRPr="000F0F0A" w:rsidRDefault="001261D1" w:rsidP="001261D1">
      <w:pPr>
        <w:jc w:val="both"/>
        <w:rPr>
          <w:ins w:id="721" w:author="Stephen Michell" w:date="2018-01-20T12:46:00Z"/>
          <w:lang w:val="en-CA"/>
        </w:rPr>
      </w:pPr>
      <w:ins w:id="722"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495A012D" w14:textId="77777777" w:rsidR="001261D1" w:rsidRDefault="001261D1" w:rsidP="001261D1">
      <w:pPr>
        <w:pStyle w:val="Heading3"/>
        <w:rPr>
          <w:ins w:id="723" w:author="Stephen Michell" w:date="2018-01-20T12:46:00Z"/>
          <w:rFonts w:ascii="Times New Roman" w:hAnsi="Times New Roman" w:cs="Times New Roman"/>
          <w:b w:val="0"/>
          <w:sz w:val="22"/>
          <w:szCs w:val="22"/>
          <w:lang w:val="en-CA"/>
        </w:rPr>
      </w:pPr>
      <w:ins w:id="724" w:author="Stephen Michell" w:date="2018-01-20T12:46:00Z">
        <w:r w:rsidRPr="00B029C8">
          <w:rPr>
            <w:rFonts w:ascii="Times New Roman" w:hAnsi="Times New Roman" w:cs="Times New Roman"/>
            <w:b w:val="0"/>
            <w:sz w:val="22"/>
            <w:szCs w:val="22"/>
            <w:lang w:val="en-CA"/>
          </w:rPr>
          <w:lastRenderedPageBreak/>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t>
      </w:r>
    </w:p>
    <w:p w14:paraId="737BB7E0" w14:textId="35A05AB5" w:rsidR="008F43A4" w:rsidDel="001261D1" w:rsidRDefault="008F43A4" w:rsidP="008F43A4">
      <w:moveFromRangeStart w:id="725" w:author="Stephen Michell" w:date="2018-01-20T12:47:00Z" w:name="move504215760"/>
      <w:moveFrom w:id="726"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727"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725"/>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728"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r w:rsidRPr="008F43A4">
        <w:rPr>
          <w:rFonts w:ascii="Courier New" w:hAnsi="Courier New" w:cs="Courier New"/>
          <w:lang w:val="en-CA"/>
        </w:rPr>
        <w:t>Time_Base'Last</w:t>
      </w:r>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61348D19" w:rsidR="008F43A4" w:rsidRPr="00141B8B" w:rsidRDefault="008F43A4" w:rsidP="009F5EC9">
      <w:pPr>
        <w:pStyle w:val="Heading2"/>
        <w:rPr>
          <w:lang w:val="en-CA"/>
        </w:rPr>
      </w:pPr>
      <w:bookmarkStart w:id="729" w:name="_Toc490994696"/>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[CDJ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729"/>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730" w:author="Stephen Michell" w:date="2018-01-20T12:48:00Z">
        <w:r w:rsidR="005C0C2E">
          <w:rPr>
            <w:rFonts w:ascii="Times New Roman" w:hAnsi="Times New Roman" w:cs="Times New Roman"/>
            <w:lang w:val="en-CA"/>
          </w:rPr>
          <w:t>-</w:t>
        </w:r>
      </w:ins>
      <w:del w:id="731"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w:t>
      </w:r>
      <w:del w:id="732"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or to base it upon an offset from the start time or completion time of the last iteration. In the first case, conversion errors and possible drift of the real</w:t>
      </w:r>
      <w:ins w:id="733" w:author="Stephen Michell" w:date="2018-01-20T12:49:00Z">
        <w:r w:rsidR="005C0C2E">
          <w:rPr>
            <w:rFonts w:ascii="Times New Roman" w:hAnsi="Times New Roman" w:cs="Times New Roman"/>
            <w:lang w:val="en-CA"/>
          </w:rPr>
          <w:t>-</w:t>
        </w:r>
      </w:ins>
      <w:del w:id="734"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735" w:author="Stephen Michell" w:date="2018-01-20T12:49:00Z">
        <w:r w:rsidR="005C0C2E">
          <w:rPr>
            <w:rFonts w:ascii="Times New Roman" w:hAnsi="Times New Roman" w:cs="Times New Roman"/>
            <w:lang w:val="en-CA"/>
          </w:rPr>
          <w:t>-</w:t>
        </w:r>
      </w:ins>
      <w:del w:id="736"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 xml:space="preserve">core system, while in others the virtual </w:t>
      </w:r>
      <w:r>
        <w:rPr>
          <w:rFonts w:ascii="Times New Roman" w:hAnsi="Times New Roman" w:cs="Times New Roman"/>
          <w:lang w:val="en-CA"/>
        </w:rPr>
        <w:lastRenderedPageBreak/>
        <w:t>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w:t>
      </w:r>
      <w:del w:id="737"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738"/>
      <w:r>
        <w:t>TBD</w:t>
      </w:r>
      <w:commentRangeEnd w:id="738"/>
      <w:r w:rsidR="00CF033F">
        <w:rPr>
          <w:rStyle w:val="CommentReference"/>
        </w:rPr>
        <w:commentReference w:id="738"/>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739" w:name="_Toc490994697"/>
      <w:r w:rsidRPr="00A47468">
        <w:rPr>
          <w:rFonts w:cs="Arial-BoldMT"/>
          <w:bCs/>
        </w:rPr>
        <w:t>8.1 General</w:t>
      </w:r>
      <w:bookmarkEnd w:id="739"/>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740"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741" w:author="Stephen Michell" w:date="2018-01-20T21:48:00Z">
        <w:r w:rsidR="00DC101F">
          <w:instrText>J</w:instrText>
        </w:r>
      </w:ins>
      <w:del w:id="742"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743" w:author="Stephen Michell" w:date="2018-01-20T21:48:00Z">
        <w:r w:rsidR="00DC101F">
          <w:rPr>
            <w:rFonts w:cs="Arial-BoldMT"/>
            <w:bCs/>
          </w:rPr>
          <w:instrText>J</w:instrText>
        </w:r>
      </w:ins>
      <w:del w:id="744"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740"/>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&lt;&lt;none? I did not find any, but lots of “make const”-advice&gt;&gt;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DCL52-</w:t>
      </w:r>
      <w:proofErr w:type="gramStart"/>
      <w:r w:rsidRPr="00391206">
        <w:rPr>
          <w:bCs/>
          <w:sz w:val="23"/>
          <w:szCs w:val="23"/>
        </w:rPr>
        <w:t>CPP ,</w:t>
      </w:r>
      <w:proofErr w:type="gramEnd"/>
      <w:r w:rsidRPr="00391206">
        <w:rPr>
          <w:bCs/>
          <w:sz w:val="23"/>
          <w:szCs w:val="23"/>
        </w:rPr>
        <w:t xml:space="preserve">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w:t>
      </w:r>
      <w:r>
        <w:rPr>
          <w:rFonts w:cs="TimesNewRomanPSMT"/>
          <w:color w:val="000000"/>
        </w:rPr>
        <w:lastRenderedPageBreak/>
        <w:t>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745" w:name="_Toc358896477"/>
      <w:bookmarkStart w:id="746" w:name="_Toc440397723"/>
      <w:bookmarkStart w:id="747" w:name="_Toc490994699"/>
      <w:r>
        <w:lastRenderedPageBreak/>
        <w:t>Annex A</w:t>
      </w:r>
      <w:r>
        <w:br/>
      </w:r>
      <w:r w:rsidRPr="0025282A">
        <w:rPr>
          <w:b w:val="0"/>
        </w:rPr>
        <w:t>(</w:t>
      </w:r>
      <w:r w:rsidRPr="00060BDA">
        <w:rPr>
          <w:b w:val="0"/>
          <w:i/>
        </w:rPr>
        <w:t>informative</w:t>
      </w:r>
      <w:r w:rsidRPr="0025282A">
        <w:rPr>
          <w:b w:val="0"/>
        </w:rPr>
        <w:t>)</w:t>
      </w:r>
      <w:r>
        <w:br/>
        <w:t>Vulnerability Taxonomy and List</w:t>
      </w:r>
      <w:bookmarkEnd w:id="745"/>
      <w:bookmarkEnd w:id="746"/>
      <w:bookmarkEnd w:id="747"/>
    </w:p>
    <w:p w14:paraId="3FBA883C" w14:textId="77777777" w:rsidR="00A20885" w:rsidRPr="00721CB7" w:rsidRDefault="00A20885" w:rsidP="00A20885">
      <w:pPr>
        <w:pStyle w:val="Heading2"/>
      </w:pPr>
      <w:bookmarkStart w:id="748" w:name="_Toc358896478"/>
      <w:bookmarkStart w:id="749" w:name="_Toc440397724"/>
      <w:bookmarkStart w:id="750" w:name="_Toc490994700"/>
      <w:r>
        <w:t>A</w:t>
      </w:r>
      <w:r w:rsidRPr="00721CB7">
        <w:t>.</w:t>
      </w:r>
      <w:r>
        <w:t xml:space="preserve">1 </w:t>
      </w:r>
      <w:r w:rsidRPr="00721CB7">
        <w:t>General</w:t>
      </w:r>
      <w:bookmarkEnd w:id="748"/>
      <w:bookmarkEnd w:id="749"/>
      <w:bookmarkEnd w:id="750"/>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751" w:name="_Toc358896479"/>
      <w:bookmarkStart w:id="752" w:name="_Toc440397725"/>
      <w:bookmarkStart w:id="753" w:name="_Toc490994701"/>
      <w:r>
        <w:t>A</w:t>
      </w:r>
      <w:r w:rsidRPr="00C5220E">
        <w:t>.</w:t>
      </w:r>
      <w:r>
        <w:t xml:space="preserve">2 </w:t>
      </w:r>
      <w:r w:rsidRPr="00C5220E">
        <w:t>Outline</w:t>
      </w:r>
      <w:r>
        <w:t xml:space="preserve"> of Programming Language Vulnerabilities</w:t>
      </w:r>
      <w:bookmarkEnd w:id="751"/>
      <w:bookmarkEnd w:id="752"/>
      <w:bookmarkEnd w:id="753"/>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754" w:author="Stephen Michell" w:date="2018-01-20T13:07:00Z">
        <w:r w:rsidR="00CA73F8">
          <w:rPr>
            <w:rFonts w:cstheme="minorHAnsi"/>
            <w:sz w:val="22"/>
            <w:szCs w:val="22"/>
          </w:rPr>
          <w:t>[</w:t>
        </w:r>
      </w:ins>
      <w:del w:id="755"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756" w:author="Stephen Michell" w:date="2018-01-20T13:02:00Z">
        <w:r w:rsidR="005C0C2E">
          <w:rPr>
            <w:rFonts w:cstheme="minorHAnsi"/>
            <w:sz w:val="22"/>
            <w:szCs w:val="22"/>
          </w:rPr>
          <w:t xml:space="preserve"> </w:t>
        </w:r>
      </w:ins>
      <w:ins w:id="757" w:author="Stephen Michell" w:date="2018-01-20T13:08:00Z">
        <w:r w:rsidR="00CA73F8">
          <w:rPr>
            <w:rFonts w:cstheme="minorHAnsi"/>
            <w:sz w:val="22"/>
            <w:szCs w:val="22"/>
          </w:rPr>
          <w:t xml:space="preserve">and run </w:t>
        </w:r>
      </w:ins>
      <w:ins w:id="758" w:author="Stephen Michell" w:date="2018-01-20T13:02:00Z">
        <w:r w:rsidR="00CA73F8">
          <w:rPr>
            <w:rFonts w:cstheme="minorHAnsi"/>
            <w:sz w:val="22"/>
            <w:szCs w:val="22"/>
          </w:rPr>
          <w:t>t</w:t>
        </w:r>
        <w:r w:rsidR="005C0C2E">
          <w:rPr>
            <w:rFonts w:cstheme="minorHAnsi"/>
            <w:sz w:val="22"/>
            <w:szCs w:val="22"/>
          </w:rPr>
          <w:t>ime</w:t>
        </w:r>
      </w:ins>
      <w:del w:id="759"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ins w:id="760" w:author="Stephen Michell" w:date="2018-01-20T13:08:00Z">
        <w:r w:rsidR="00CA73F8">
          <w:rPr>
            <w:rFonts w:ascii="Calibri" w:eastAsia="Times New Roman" w:hAnsi="Calibri" w:cs="Calibri"/>
            <w:sz w:val="22"/>
            <w:szCs w:val="22"/>
            <w:lang w:val="de-DE"/>
          </w:rPr>
          <w:t>l</w:t>
        </w:r>
      </w:ins>
      <w:del w:id="761"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762" w:author="Stephen Michell" w:date="2018-01-20T13:08:00Z">
        <w:r w:rsidR="00CA73F8">
          <w:rPr>
            <w:rFonts w:ascii="Calibri" w:eastAsia="Times New Roman" w:hAnsi="Calibri" w:cs="Calibri"/>
            <w:sz w:val="22"/>
            <w:szCs w:val="22"/>
            <w:lang w:val="de-DE"/>
          </w:rPr>
          <w:t>d</w:t>
        </w:r>
      </w:ins>
      <w:del w:id="763"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 xml:space="preserve">efined </w:t>
      </w:r>
      <w:ins w:id="764" w:author="Stephen Michell" w:date="2018-01-20T13:08:00Z">
        <w:r w:rsidR="00CA73F8">
          <w:rPr>
            <w:rFonts w:ascii="Calibri" w:eastAsia="Times New Roman" w:hAnsi="Calibri" w:cs="Calibri"/>
            <w:sz w:val="22"/>
            <w:szCs w:val="22"/>
            <w:lang w:val="de-DE"/>
          </w:rPr>
          <w:t>r</w:t>
        </w:r>
      </w:ins>
      <w:del w:id="765"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ins w:id="766" w:author="Stephen Michell" w:date="2018-01-20T13:08:00Z">
        <w:r w:rsidR="00CA73F8">
          <w:rPr>
            <w:rFonts w:ascii="Calibri" w:eastAsia="Times New Roman" w:hAnsi="Calibri" w:cs="Calibri"/>
            <w:sz w:val="22"/>
            <w:szCs w:val="22"/>
            <w:lang w:val="de-DE"/>
          </w:rPr>
          <w:t>t</w:t>
        </w:r>
      </w:ins>
      <w:del w:id="767"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ins w:id="768" w:author="Stephen Michell" w:date="2018-01-20T13:08:00Z">
        <w:r w:rsidR="00CA73F8">
          <w:rPr>
            <w:rFonts w:ascii="Calibri" w:eastAsia="Times New Roman" w:hAnsi="Calibri" w:cs="Calibri"/>
            <w:sz w:val="22"/>
            <w:szCs w:val="22"/>
            <w:lang w:val="de-DE"/>
          </w:rPr>
          <w:t>c</w:t>
        </w:r>
      </w:ins>
      <w:del w:id="769"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770" w:name="_Toc358896480"/>
      <w:bookmarkStart w:id="771" w:name="_Toc440397726"/>
      <w:bookmarkStart w:id="772" w:name="_Toc490994702"/>
      <w:r>
        <w:t xml:space="preserve">A.3 </w:t>
      </w:r>
      <w:r w:rsidRPr="009432F4">
        <w:t>Outline of Application Vulnerabilities</w:t>
      </w:r>
      <w:bookmarkEnd w:id="770"/>
      <w:bookmarkEnd w:id="771"/>
      <w:bookmarkEnd w:id="772"/>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773" w:author="Stephen Michell" w:date="2018-01-20T13:14:00Z"/>
          <w:rFonts w:cstheme="minorHAnsi"/>
          <w:sz w:val="22"/>
          <w:szCs w:val="22"/>
        </w:rPr>
        <w:pPrChange w:id="774" w:author="Stephen Michell" w:date="2018-01-20T13:16:00Z">
          <w:pPr>
            <w:pStyle w:val="BodyText"/>
            <w:spacing w:before="0" w:after="0"/>
          </w:pPr>
        </w:pPrChange>
      </w:pPr>
      <w:ins w:id="775" w:author="Stephen Michell" w:date="2018-01-20T13:09:00Z">
        <w:r>
          <w:rPr>
            <w:rFonts w:cstheme="minorHAnsi"/>
            <w:sz w:val="22"/>
            <w:szCs w:val="22"/>
          </w:rPr>
          <w:t>A.3</w:t>
        </w:r>
      </w:ins>
      <w:ins w:id="776" w:author="Stephen Michell" w:date="2018-01-20T13:16:00Z">
        <w:r w:rsidR="00031A11">
          <w:rPr>
            <w:rFonts w:cstheme="minorHAnsi"/>
            <w:sz w:val="22"/>
            <w:szCs w:val="22"/>
          </w:rPr>
          <w:t>.3</w:t>
        </w:r>
      </w:ins>
      <w:ins w:id="777"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778" w:author="Stephen Michell" w:date="2018-01-20T13:11:00Z"/>
          <w:noProof/>
          <w:sz w:val="24"/>
          <w:szCs w:val="24"/>
        </w:rPr>
        <w:pPrChange w:id="779" w:author="Stephen Michell" w:date="2018-01-20T23:15:00Z">
          <w:pPr>
            <w:pStyle w:val="TOC2"/>
          </w:pPr>
        </w:pPrChange>
      </w:pPr>
      <w:ins w:id="780" w:author="Stephen Michell" w:date="2018-01-20T13:14:00Z">
        <w:r>
          <w:rPr>
            <w:rFonts w:cstheme="minorHAnsi"/>
            <w:sz w:val="22"/>
            <w:szCs w:val="22"/>
          </w:rPr>
          <w:t>A.3.</w:t>
        </w:r>
      </w:ins>
      <w:ins w:id="781" w:author="Stephen Michell" w:date="2018-01-20T23:18:00Z">
        <w:r w:rsidR="00694E41">
          <w:rPr>
            <w:rFonts w:cstheme="minorHAnsi"/>
            <w:sz w:val="22"/>
            <w:szCs w:val="22"/>
          </w:rPr>
          <w:t>3.</w:t>
        </w:r>
      </w:ins>
      <w:ins w:id="782" w:author="Stephen Michell" w:date="2018-01-20T13:14:00Z">
        <w:r w:rsidR="00694E41">
          <w:rPr>
            <w:rFonts w:cstheme="minorHAnsi"/>
            <w:sz w:val="22"/>
            <w:szCs w:val="22"/>
          </w:rPr>
          <w:t>5</w:t>
        </w:r>
        <w:r>
          <w:rPr>
            <w:rFonts w:cstheme="minorHAnsi"/>
            <w:sz w:val="22"/>
            <w:szCs w:val="22"/>
          </w:rPr>
          <w:t>.1 [CCM] Time consumption measurement</w:t>
        </w:r>
      </w:ins>
      <w:ins w:id="783" w:author="Stephen Michell" w:date="2018-01-20T13:11:00Z">
        <w:r>
          <w:rPr>
            <w:noProof/>
          </w:rPr>
          <w:t xml:space="preserve"> </w:t>
        </w:r>
      </w:ins>
    </w:p>
    <w:p w14:paraId="575537C7" w14:textId="2F8B7326" w:rsidR="00CA73F8" w:rsidRDefault="00031A11">
      <w:pPr>
        <w:pStyle w:val="BodyText"/>
        <w:spacing w:before="0" w:after="0"/>
        <w:ind w:left="806"/>
        <w:rPr>
          <w:ins w:id="784" w:author="Stephen Michell" w:date="2018-01-20T13:17:00Z"/>
          <w:noProof/>
        </w:rPr>
        <w:pPrChange w:id="785" w:author="Stephen Michell" w:date="2018-01-20T13:17:00Z">
          <w:pPr>
            <w:pStyle w:val="TOC2"/>
          </w:pPr>
        </w:pPrChange>
      </w:pPr>
      <w:ins w:id="786" w:author="Stephen Michell" w:date="2018-01-20T13:11:00Z">
        <w:r>
          <w:rPr>
            <w:noProof/>
          </w:rPr>
          <w:t>A</w:t>
        </w:r>
        <w:r w:rsidR="00694E41">
          <w:rPr>
            <w:noProof/>
          </w:rPr>
          <w:t>.3.3.5.2</w:t>
        </w:r>
        <w:r>
          <w:rPr>
            <w:noProof/>
          </w:rPr>
          <w:t xml:space="preserve"> </w:t>
        </w:r>
      </w:ins>
      <w:ins w:id="787" w:author="Stephen Michell" w:date="2018-01-20T13:17:00Z">
        <w:r>
          <w:rPr>
            <w:noProof/>
          </w:rPr>
          <w:t>[CCI] Clock issues</w:t>
        </w:r>
      </w:ins>
    </w:p>
    <w:p w14:paraId="211886D8" w14:textId="53B54F2D" w:rsidR="00CA73F8" w:rsidRPr="00D34144" w:rsidRDefault="00694E41">
      <w:pPr>
        <w:pStyle w:val="BodyText"/>
        <w:spacing w:before="0" w:after="0"/>
        <w:ind w:left="806"/>
        <w:rPr>
          <w:ins w:id="788" w:author="Stephen Michell" w:date="2018-01-20T13:09:00Z"/>
          <w:smallCaps/>
          <w:noProof/>
          <w:sz w:val="24"/>
          <w:szCs w:val="24"/>
          <w:rPrChange w:id="789" w:author="Stephen Michell" w:date="2018-01-20T23:21:00Z">
            <w:rPr>
              <w:ins w:id="790" w:author="Stephen Michell" w:date="2018-01-20T13:09:00Z"/>
              <w:rFonts w:cstheme="minorHAnsi"/>
              <w:sz w:val="22"/>
              <w:szCs w:val="22"/>
            </w:rPr>
          </w:rPrChange>
        </w:rPr>
        <w:pPrChange w:id="791" w:author="Stephen Michell" w:date="2018-01-20T23:21:00Z">
          <w:pPr>
            <w:pStyle w:val="BodyText"/>
            <w:spacing w:before="0" w:after="0"/>
          </w:pPr>
        </w:pPrChange>
      </w:pPr>
      <w:ins w:id="792"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793" w:author="Stephen Michell" w:date="2018-01-20T13:18:00Z">
          <w:pPr>
            <w:pStyle w:val="BodyText"/>
            <w:spacing w:before="0" w:after="0"/>
          </w:pPr>
        </w:pPrChange>
      </w:pPr>
      <w:r>
        <w:rPr>
          <w:rFonts w:cstheme="minorHAnsi"/>
          <w:sz w:val="22"/>
          <w:szCs w:val="22"/>
        </w:rPr>
        <w:t>A.3.</w:t>
      </w:r>
      <w:del w:id="794"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795" w:author="Stephen Michell" w:date="2018-01-20T13:19:00Z">
        <w:r w:rsidR="00D34144">
          <w:rPr>
            <w:noProof/>
          </w:rPr>
          <w:t>..4</w:t>
        </w:r>
      </w:ins>
      <w:del w:id="796" w:author="Stephen Michell" w:date="2018-01-20T23:20:00Z">
        <w:r w:rsidDel="00D34144">
          <w:rPr>
            <w:noProof/>
          </w:rPr>
          <w:delText>.</w:delText>
        </w:r>
      </w:del>
      <w:del w:id="797"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798" w:name="_Toc358896481"/>
      <w:bookmarkStart w:id="799" w:name="_Toc440397727"/>
      <w:bookmarkStart w:id="800" w:name="_Toc490994703"/>
      <w:r>
        <w:t>A.4 Vulnerability List</w:t>
      </w:r>
      <w:bookmarkEnd w:id="798"/>
      <w:bookmarkEnd w:id="799"/>
      <w:bookmarkEnd w:id="800"/>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5E97E129" w:rsidR="00A20885" w:rsidRPr="00B35625" w:rsidRDefault="00A20885" w:rsidP="00A20885">
            <w:pPr>
              <w:pStyle w:val="PlainText"/>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_Ref313946079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81</w:t>
            </w:r>
            <w:r w:rsidRPr="00B35625">
              <w:rPr>
                <w:rFonts w:ascii="Courier New" w:hAnsi="Courier New" w:cs="Courier New"/>
                <w:i/>
                <w:color w:val="0070C0"/>
                <w:u w:val="single"/>
              </w:rPr>
              <w:fldChar w:fldCharType="end"/>
            </w:r>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3A5C6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_Ref313906186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53</w:t>
            </w:r>
            <w:r w:rsidRPr="00B35625">
              <w:rPr>
                <w:rFonts w:ascii="Courier New" w:hAnsi="Courier New" w:cs="Courier New"/>
                <w:i/>
                <w:color w:val="0070C0"/>
                <w:u w:val="single"/>
              </w:rPr>
              <w:fldChar w:fldCharType="end"/>
            </w:r>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09C679F6"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_Ref353451425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77777777" w:rsidR="00AB0D86" w:rsidRPr="00B35625" w:rsidRDefault="00AB0D86" w:rsidP="00A20885">
            <w:pPr>
              <w:pStyle w:val="PlainText"/>
              <w:spacing w:before="60"/>
              <w:rPr>
                <w:rFonts w:ascii="Courier New" w:hAnsi="Courier New" w:cs="Courier New"/>
                <w:i/>
                <w:color w:val="0070C0"/>
                <w:u w:val="single"/>
              </w:rPr>
            </w:pPr>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1E418D6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_Ref313906240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108</w:t>
            </w:r>
            <w:r w:rsidRPr="00B35625">
              <w:rPr>
                <w:rFonts w:ascii="Courier New" w:hAnsi="Courier New" w:cs="Courier New"/>
                <w:i/>
                <w:color w:val="0070C0"/>
                <w:u w:val="single"/>
              </w:rPr>
              <w:fldChar w:fldCharType="end"/>
            </w:r>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3DAD41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107</w:t>
            </w:r>
            <w:r w:rsidRPr="00B35625">
              <w:rPr>
                <w:rFonts w:ascii="Courier New" w:hAnsi="Courier New" w:cs="Courier New"/>
                <w:i/>
                <w:color w:val="0070C0"/>
                <w:u w:val="single"/>
              </w:rPr>
              <w:fldChar w:fldCharType="end"/>
            </w:r>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0D06E26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125</w:t>
            </w:r>
            <w:r w:rsidRPr="00B35625">
              <w:rPr>
                <w:rFonts w:ascii="Courier New" w:hAnsi="Courier New" w:cs="Courier New"/>
                <w:i/>
                <w:color w:val="0070C0"/>
                <w:u w:val="single"/>
              </w:rPr>
              <w:fldChar w:fldCharType="end"/>
            </w:r>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5C293D4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129</w:t>
            </w:r>
            <w:r w:rsidRPr="00B35625">
              <w:rPr>
                <w:rFonts w:ascii="Courier New" w:hAnsi="Courier New" w:cs="Courier New"/>
                <w:i/>
                <w:color w:val="0070C0"/>
                <w:u w:val="single"/>
              </w:rPr>
              <w:fldChar w:fldCharType="end"/>
            </w:r>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521745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29</w:t>
            </w:r>
            <w:r w:rsidRPr="00B35625">
              <w:rPr>
                <w:rFonts w:ascii="Courier New" w:hAnsi="Courier New" w:cs="Courier New"/>
                <w:i/>
                <w:color w:val="0070C0"/>
                <w:u w:val="single"/>
              </w:rPr>
              <w:fldChar w:fldCharType="end"/>
            </w:r>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77777777" w:rsidR="006A039E" w:rsidRPr="00B35625" w:rsidRDefault="006A039E" w:rsidP="00A20885">
            <w:pPr>
              <w:pStyle w:val="PlainText"/>
              <w:spacing w:before="60"/>
              <w:rPr>
                <w:rFonts w:ascii="Courier New" w:hAnsi="Courier New" w:cs="Courier New"/>
                <w:i/>
                <w:color w:val="0070C0"/>
                <w:u w:val="single"/>
              </w:rPr>
            </w:pPr>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3D40E94E"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726A2389"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43CE7C"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69128C3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AFCE8CB"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37B6B1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77E38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33</w:t>
            </w:r>
            <w:r w:rsidRPr="00B35625">
              <w:rPr>
                <w:rFonts w:ascii="Courier New" w:hAnsi="Courier New" w:cs="Courier New"/>
                <w:i/>
                <w:color w:val="0070C0"/>
                <w:u w:val="single"/>
              </w:rPr>
              <w:fldChar w:fldCharType="end"/>
            </w:r>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156069F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64</w:t>
            </w:r>
            <w:r w:rsidRPr="00B35625">
              <w:rPr>
                <w:rFonts w:ascii="Courier New" w:hAnsi="Courier New" w:cs="Courier New"/>
                <w:i/>
                <w:color w:val="0070C0"/>
                <w:u w:val="single"/>
              </w:rPr>
              <w:fldChar w:fldCharType="end"/>
            </w:r>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2ECD095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_Ref313948653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71</w:t>
            </w:r>
            <w:r w:rsidRPr="00B35625">
              <w:rPr>
                <w:rFonts w:ascii="Courier New" w:hAnsi="Courier New" w:cs="Courier New"/>
                <w:i/>
                <w:color w:val="0070C0"/>
                <w:u w:val="single"/>
              </w:rPr>
              <w:fldChar w:fldCharType="end"/>
            </w:r>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0AECDAD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_Ref313948661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73</w:t>
            </w:r>
            <w:r w:rsidRPr="00B35625">
              <w:rPr>
                <w:rFonts w:ascii="Courier New" w:hAnsi="Courier New" w:cs="Courier New"/>
                <w:i/>
                <w:color w:val="0070C0"/>
                <w:u w:val="single"/>
              </w:rPr>
              <w:fldChar w:fldCharType="end"/>
            </w:r>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3B949B29"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_Ref353452214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i/>
                <w:noProof/>
                <w:color w:val="0070C0"/>
                <w:u w:val="single"/>
              </w:rPr>
              <w:t>153</w:t>
            </w:r>
            <w:r>
              <w:rPr>
                <w:rFonts w:ascii="Courier New" w:hAnsi="Courier New" w:cs="Courier New"/>
                <w:i/>
                <w:color w:val="0070C0"/>
                <w:u w:val="single"/>
              </w:rPr>
              <w:fldChar w:fldCharType="end"/>
            </w:r>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4F1156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_Ref313948677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97</w:t>
            </w:r>
            <w:r w:rsidRPr="00B35625">
              <w:rPr>
                <w:rFonts w:ascii="Courier New" w:hAnsi="Courier New" w:cs="Courier New"/>
                <w:i/>
                <w:color w:val="0070C0"/>
                <w:u w:val="single"/>
              </w:rPr>
              <w:fldChar w:fldCharType="end"/>
            </w:r>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0CC1DF3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049DF6D0"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671F089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_Ref313948694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66</w:t>
            </w:r>
            <w:r w:rsidRPr="00B35625">
              <w:rPr>
                <w:rFonts w:ascii="Courier New" w:hAnsi="Courier New" w:cs="Courier New"/>
                <w:i/>
                <w:color w:val="0070C0"/>
                <w:u w:val="single"/>
              </w:rPr>
              <w:fldChar w:fldCharType="end"/>
            </w:r>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2C9A4B5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70</w:t>
            </w:r>
            <w:r w:rsidRPr="00B35625">
              <w:rPr>
                <w:rFonts w:ascii="Courier New" w:hAnsi="Courier New" w:cs="Courier New"/>
                <w:i/>
                <w:color w:val="0070C0"/>
                <w:u w:val="single"/>
              </w:rPr>
              <w:fldChar w:fldCharType="end"/>
            </w:r>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64966C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110</w:t>
            </w:r>
            <w:r w:rsidRPr="00B35625">
              <w:rPr>
                <w:rFonts w:ascii="Courier New" w:hAnsi="Courier New" w:cs="Courier New"/>
                <w:i/>
                <w:color w:val="0070C0"/>
                <w:u w:val="single"/>
              </w:rPr>
              <w:fldChar w:fldCharType="end"/>
            </w:r>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1247B58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38F8CB2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111</w:t>
            </w:r>
            <w:r w:rsidRPr="00B35625">
              <w:rPr>
                <w:rFonts w:ascii="Courier New" w:hAnsi="Courier New" w:cs="Courier New"/>
                <w:i/>
                <w:color w:val="0070C0"/>
                <w:u w:val="single"/>
              </w:rPr>
              <w:fldChar w:fldCharType="end"/>
            </w:r>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3B95FEA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_Ref313948839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44</w:t>
            </w:r>
            <w:r w:rsidRPr="00B35625">
              <w:rPr>
                <w:rFonts w:ascii="Courier New" w:hAnsi="Courier New" w:cs="Courier New"/>
                <w:i/>
                <w:color w:val="0070C0"/>
                <w:u w:val="single"/>
              </w:rPr>
              <w:fldChar w:fldCharType="end"/>
            </w:r>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457B0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31</w:t>
            </w:r>
            <w:r w:rsidRPr="00B35625">
              <w:rPr>
                <w:rFonts w:ascii="Courier New" w:hAnsi="Courier New" w:cs="Courier New"/>
                <w:i/>
                <w:color w:val="0070C0"/>
                <w:u w:val="single"/>
              </w:rPr>
              <w:fldChar w:fldCharType="end"/>
            </w:r>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3248C4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77</w:t>
            </w:r>
            <w:r w:rsidRPr="00B35625">
              <w:rPr>
                <w:rFonts w:ascii="Courier New" w:hAnsi="Courier New" w:cs="Courier New"/>
                <w:i/>
                <w:color w:val="0070C0"/>
                <w:u w:val="single"/>
              </w:rPr>
              <w:fldChar w:fldCharType="end"/>
            </w:r>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1C26EB3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34</w:t>
            </w:r>
            <w:r w:rsidRPr="00B35625">
              <w:rPr>
                <w:rFonts w:ascii="Courier New" w:hAnsi="Courier New" w:cs="Courier New"/>
                <w:i/>
                <w:color w:val="0070C0"/>
                <w:u w:val="single"/>
              </w:rPr>
              <w:fldChar w:fldCharType="end"/>
            </w:r>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1C1A923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_Ref313948959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39</w:t>
            </w:r>
            <w:r w:rsidRPr="00B35625">
              <w:rPr>
                <w:rFonts w:ascii="Courier New" w:hAnsi="Courier New" w:cs="Courier New"/>
                <w:i/>
                <w:color w:val="0070C0"/>
                <w:u w:val="single"/>
              </w:rPr>
              <w:fldChar w:fldCharType="end"/>
            </w:r>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426938A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_Ref313956837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102</w:t>
            </w:r>
            <w:r w:rsidRPr="00B35625">
              <w:rPr>
                <w:rFonts w:ascii="Courier New" w:hAnsi="Courier New" w:cs="Courier New"/>
                <w:i/>
                <w:color w:val="0070C0"/>
                <w:u w:val="single"/>
              </w:rPr>
              <w:fldChar w:fldCharType="end"/>
            </w:r>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7985E01D"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59AE45B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_Ref313956872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22</w:t>
            </w:r>
            <w:r w:rsidRPr="00B35625">
              <w:rPr>
                <w:rFonts w:ascii="Courier New" w:hAnsi="Courier New" w:cs="Courier New"/>
                <w:i/>
                <w:color w:val="0070C0"/>
                <w:u w:val="single"/>
              </w:rPr>
              <w:fldChar w:fldCharType="end"/>
            </w:r>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DB647E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57</w:t>
            </w:r>
            <w:r w:rsidRPr="00B35625">
              <w:rPr>
                <w:rFonts w:ascii="Courier New" w:hAnsi="Courier New" w:cs="Courier New"/>
                <w:i/>
                <w:color w:val="0070C0"/>
                <w:u w:val="single"/>
              </w:rPr>
              <w:fldChar w:fldCharType="end"/>
            </w:r>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37B71E9A"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24F1B73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60</w:t>
            </w:r>
            <w:r w:rsidRPr="00B35625">
              <w:rPr>
                <w:rFonts w:ascii="Courier New" w:hAnsi="Courier New" w:cs="Courier New"/>
                <w:i/>
                <w:color w:val="0070C0"/>
                <w:u w:val="single"/>
              </w:rPr>
              <w:fldChar w:fldCharType="end"/>
            </w:r>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680DD52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55</w:t>
            </w:r>
            <w:r w:rsidRPr="00B35625">
              <w:rPr>
                <w:rFonts w:ascii="Courier New" w:hAnsi="Courier New" w:cs="Courier New"/>
                <w:i/>
                <w:color w:val="0070C0"/>
                <w:u w:val="single"/>
              </w:rPr>
              <w:fldChar w:fldCharType="end"/>
            </w:r>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5B7FB4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90</w:t>
            </w:r>
            <w:r w:rsidRPr="00B35625">
              <w:rPr>
                <w:rFonts w:ascii="Courier New" w:hAnsi="Courier New" w:cs="Courier New"/>
                <w:i/>
                <w:color w:val="0070C0"/>
                <w:u w:val="single"/>
              </w:rPr>
              <w:fldChar w:fldCharType="end"/>
            </w:r>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2E2FF47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113</w:t>
            </w:r>
            <w:r w:rsidRPr="00B35625">
              <w:rPr>
                <w:rFonts w:ascii="Courier New" w:hAnsi="Courier New" w:cs="Courier New"/>
                <w:i/>
                <w:color w:val="0070C0"/>
                <w:u w:val="single"/>
              </w:rPr>
              <w:fldChar w:fldCharType="end"/>
            </w:r>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11FF00B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00C338A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_Ref313956978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105</w:t>
            </w:r>
            <w:r w:rsidRPr="00B35625">
              <w:rPr>
                <w:rFonts w:ascii="Courier New" w:hAnsi="Courier New" w:cs="Courier New"/>
                <w:i/>
                <w:color w:val="0070C0"/>
                <w:u w:val="single"/>
              </w:rPr>
              <w:fldChar w:fldCharType="end"/>
            </w:r>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5C611EF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47</w:t>
            </w:r>
            <w:r w:rsidRPr="00B35625">
              <w:rPr>
                <w:rFonts w:ascii="Courier New" w:hAnsi="Courier New" w:cs="Courier New"/>
                <w:i/>
                <w:color w:val="0070C0"/>
                <w:u w:val="single"/>
              </w:rPr>
              <w:fldChar w:fldCharType="end"/>
            </w:r>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4ED710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103</w:t>
            </w:r>
            <w:r w:rsidRPr="00B35625">
              <w:rPr>
                <w:rFonts w:ascii="Courier New" w:hAnsi="Courier New" w:cs="Courier New"/>
                <w:i/>
                <w:color w:val="0070C0"/>
                <w:u w:val="single"/>
              </w:rPr>
              <w:fldChar w:fldCharType="end"/>
            </w:r>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7414E3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_Ref313957032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101</w:t>
            </w:r>
            <w:r w:rsidRPr="00B35625">
              <w:rPr>
                <w:rFonts w:ascii="Courier New" w:hAnsi="Courier New" w:cs="Courier New"/>
                <w:i/>
                <w:color w:val="0070C0"/>
                <w:u w:val="single"/>
              </w:rPr>
              <w:fldChar w:fldCharType="end"/>
            </w:r>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606FDD3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99</w:t>
            </w:r>
            <w:r w:rsidRPr="00B35625">
              <w:rPr>
                <w:rFonts w:ascii="Courier New" w:hAnsi="Courier New" w:cs="Courier New"/>
                <w:i/>
                <w:color w:val="0070C0"/>
                <w:u w:val="single"/>
              </w:rPr>
              <w:fldChar w:fldCharType="end"/>
            </w:r>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3E86274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75</w:t>
            </w:r>
            <w:r w:rsidRPr="00B35625">
              <w:rPr>
                <w:rFonts w:ascii="Courier New" w:hAnsi="Courier New" w:cs="Courier New"/>
                <w:i/>
                <w:color w:val="0070C0"/>
                <w:u w:val="single"/>
              </w:rPr>
              <w:fldChar w:fldCharType="end"/>
            </w:r>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3B9D8D4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78</w:t>
            </w:r>
            <w:r w:rsidRPr="00B35625">
              <w:rPr>
                <w:rFonts w:ascii="Courier New" w:hAnsi="Courier New" w:cs="Courier New"/>
                <w:i/>
                <w:color w:val="0070C0"/>
                <w:u w:val="single"/>
              </w:rPr>
              <w:fldChar w:fldCharType="end"/>
            </w:r>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2641EFB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_Ref313957075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46</w:t>
            </w:r>
            <w:r w:rsidRPr="00B35625">
              <w:rPr>
                <w:rFonts w:ascii="Courier New" w:hAnsi="Courier New" w:cs="Courier New"/>
                <w:i/>
                <w:color w:val="0070C0"/>
                <w:u w:val="single"/>
              </w:rPr>
              <w:fldChar w:fldCharType="end"/>
            </w:r>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4A9693F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26</w:t>
            </w:r>
            <w:r w:rsidRPr="00B35625">
              <w:rPr>
                <w:rFonts w:ascii="Courier New" w:hAnsi="Courier New" w:cs="Courier New"/>
                <w:i/>
                <w:color w:val="0070C0"/>
                <w:u w:val="single"/>
              </w:rPr>
              <w:fldChar w:fldCharType="end"/>
            </w:r>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77777777" w:rsidR="00FA71C9" w:rsidRDefault="00FA71C9" w:rsidP="00A20885">
            <w:pPr>
              <w:pStyle w:val="PlainText"/>
              <w:spacing w:before="60"/>
              <w:rPr>
                <w:rFonts w:ascii="Courier New" w:hAnsi="Courier New" w:cs="Courier New"/>
                <w:i/>
                <w:color w:val="0070C0"/>
                <w:u w:val="single"/>
              </w:rPr>
            </w:pPr>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E9DDE70"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30661BC6"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0DB7BCC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_Ref313957117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88</w:t>
            </w:r>
            <w:r w:rsidRPr="00B35625">
              <w:rPr>
                <w:rFonts w:ascii="Courier New" w:hAnsi="Courier New" w:cs="Courier New"/>
                <w:i/>
                <w:color w:val="0070C0"/>
                <w:u w:val="single"/>
              </w:rPr>
              <w:fldChar w:fldCharType="end"/>
            </w:r>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5CD1174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140</w:t>
            </w:r>
            <w:r w:rsidRPr="00B35625">
              <w:rPr>
                <w:rFonts w:ascii="Courier New" w:hAnsi="Courier New" w:cs="Courier New"/>
                <w:i/>
                <w:color w:val="0070C0"/>
                <w:u w:val="single"/>
              </w:rPr>
              <w:fldChar w:fldCharType="end"/>
            </w:r>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C76A62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40</w:t>
            </w:r>
            <w:r w:rsidRPr="00B35625">
              <w:rPr>
                <w:rFonts w:ascii="Courier New" w:hAnsi="Courier New" w:cs="Courier New"/>
                <w:i/>
                <w:color w:val="0070C0"/>
                <w:u w:val="single"/>
              </w:rPr>
              <w:fldChar w:fldCharType="end"/>
            </w:r>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4ED027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58</w:t>
            </w:r>
            <w:r w:rsidRPr="00B35625">
              <w:rPr>
                <w:rFonts w:ascii="Courier New" w:hAnsi="Courier New" w:cs="Courier New"/>
                <w:i/>
                <w:color w:val="0070C0"/>
                <w:u w:val="single"/>
              </w:rPr>
              <w:fldChar w:fldCharType="end"/>
            </w:r>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F52AF04" w:rsidR="00A20885" w:rsidRPr="00B35625" w:rsidRDefault="00A20885" w:rsidP="00155ABA">
            <w:pPr>
              <w:pStyle w:val="PlainText"/>
              <w:spacing w:before="60"/>
              <w:rPr>
                <w:rFonts w:ascii="Courier New" w:hAnsi="Courier New" w:cs="Courier New"/>
                <w:i/>
                <w:color w:val="0070C0"/>
                <w:u w:val="single"/>
              </w:rPr>
            </w:pPr>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28F73C4" w:rsidR="00286093" w:rsidRPr="00B35625" w:rsidRDefault="00286093" w:rsidP="00286093">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106</w:t>
            </w:r>
            <w:r w:rsidRPr="00B35625">
              <w:rPr>
                <w:rFonts w:ascii="Courier New" w:hAnsi="Courier New" w:cs="Courier New"/>
                <w:i/>
                <w:color w:val="0070C0"/>
                <w:u w:val="single"/>
              </w:rPr>
              <w:fldChar w:fldCharType="end"/>
            </w:r>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7458DE1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24</w:t>
            </w:r>
            <w:r w:rsidRPr="00B35625">
              <w:rPr>
                <w:rFonts w:ascii="Courier New" w:hAnsi="Courier New" w:cs="Courier New"/>
                <w:i/>
                <w:color w:val="0070C0"/>
                <w:u w:val="single"/>
              </w:rPr>
              <w:fldChar w:fldCharType="end"/>
            </w:r>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104D524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86</w:t>
            </w:r>
            <w:r w:rsidRPr="00B35625">
              <w:rPr>
                <w:rFonts w:ascii="Courier New" w:hAnsi="Courier New" w:cs="Courier New"/>
                <w:i/>
                <w:color w:val="0070C0"/>
                <w:u w:val="single"/>
              </w:rPr>
              <w:fldChar w:fldCharType="end"/>
            </w:r>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0159541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_Ref313957302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67</w:t>
            </w:r>
            <w:r w:rsidRPr="00B35625">
              <w:rPr>
                <w:rFonts w:ascii="Courier New" w:hAnsi="Courier New" w:cs="Courier New"/>
                <w:i/>
                <w:color w:val="0070C0"/>
                <w:u w:val="single"/>
              </w:rPr>
              <w:fldChar w:fldCharType="end"/>
            </w:r>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AFCC7D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96</w:t>
            </w:r>
            <w:r w:rsidRPr="00B35625">
              <w:rPr>
                <w:rFonts w:ascii="Courier New" w:hAnsi="Courier New" w:cs="Courier New"/>
                <w:i/>
                <w:color w:val="0070C0"/>
                <w:u w:val="single"/>
              </w:rPr>
              <w:fldChar w:fldCharType="end"/>
            </w:r>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743BF556"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E8B146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_Ref313957315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49</w:t>
            </w:r>
            <w:r w:rsidRPr="00B35625">
              <w:rPr>
                <w:rFonts w:ascii="Courier New" w:hAnsi="Courier New" w:cs="Courier New"/>
                <w:i/>
                <w:color w:val="0070C0"/>
                <w:u w:val="single"/>
              </w:rPr>
              <w:fldChar w:fldCharType="end"/>
            </w:r>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289B0A3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_Ref313957324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41</w:t>
            </w:r>
            <w:r w:rsidRPr="00B35625">
              <w:rPr>
                <w:rFonts w:ascii="Courier New" w:hAnsi="Courier New" w:cs="Courier New"/>
                <w:i/>
                <w:color w:val="0070C0"/>
                <w:u w:val="single"/>
              </w:rPr>
              <w:fldChar w:fldCharType="end"/>
            </w:r>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5EE496E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42</w:t>
            </w:r>
            <w:r w:rsidRPr="00B35625">
              <w:rPr>
                <w:rFonts w:ascii="Courier New" w:hAnsi="Courier New" w:cs="Courier New"/>
                <w:i/>
                <w:color w:val="0070C0"/>
                <w:u w:val="single"/>
              </w:rPr>
              <w:fldChar w:fldCharType="end"/>
            </w:r>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027F215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83</w:t>
            </w:r>
            <w:r w:rsidRPr="00B35625">
              <w:rPr>
                <w:rFonts w:ascii="Courier New" w:hAnsi="Courier New" w:cs="Courier New"/>
                <w:i/>
                <w:color w:val="0070C0"/>
                <w:u w:val="single"/>
              </w:rPr>
              <w:fldChar w:fldCharType="end"/>
            </w:r>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7ACED9D2"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C873BC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1B0E4B0B"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0E61AC8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622E201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_Ref313957433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62</w:t>
            </w:r>
            <w:r w:rsidRPr="00B35625">
              <w:rPr>
                <w:rFonts w:ascii="Courier New" w:hAnsi="Courier New" w:cs="Courier New"/>
                <w:i/>
                <w:color w:val="0070C0"/>
                <w:u w:val="single"/>
              </w:rPr>
              <w:fldChar w:fldCharType="end"/>
            </w:r>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3F04739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8D2B44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1E92731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_Ref313957363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38</w:t>
            </w:r>
            <w:r w:rsidRPr="00B35625">
              <w:rPr>
                <w:rFonts w:ascii="Courier New" w:hAnsi="Courier New" w:cs="Courier New"/>
                <w:i/>
                <w:color w:val="0070C0"/>
                <w:u w:val="single"/>
              </w:rPr>
              <w:fldChar w:fldCharType="end"/>
            </w:r>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73553A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36</w:t>
            </w:r>
            <w:r w:rsidRPr="00B35625">
              <w:rPr>
                <w:rFonts w:ascii="Courier New" w:hAnsi="Courier New" w:cs="Courier New"/>
                <w:i/>
                <w:color w:val="0070C0"/>
                <w:u w:val="single"/>
              </w:rPr>
              <w:fldChar w:fldCharType="end"/>
            </w:r>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27A0EDA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68</w:t>
            </w:r>
            <w:r w:rsidRPr="00B35625">
              <w:rPr>
                <w:rFonts w:ascii="Courier New" w:hAnsi="Courier New" w:cs="Courier New"/>
                <w:i/>
                <w:color w:val="0070C0"/>
                <w:u w:val="single"/>
              </w:rPr>
              <w:fldChar w:fldCharType="end"/>
            </w:r>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801" w:author="Stephen Michell" w:date="2018-01-21T07:47:00Z">
              <w:r w:rsidR="009064A5">
                <w:rPr>
                  <w:rFonts w:ascii="Courier New" w:hAnsi="Courier New" w:cs="Courier New"/>
                </w:rPr>
                <w:t xml:space="preserve">not </w:t>
              </w:r>
            </w:ins>
            <w:del w:id="802"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63C8D1F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sidRPr="00B35625">
              <w:rPr>
                <w:rFonts w:ascii="Courier New" w:hAnsi="Courier New" w:cs="Courier New"/>
                <w:i/>
                <w:color w:val="0070C0"/>
                <w:u w:val="single"/>
              </w:rPr>
              <w:fldChar w:fldCharType="end"/>
            </w:r>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77A1190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2A2CBFF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150</w:t>
            </w:r>
            <w:r w:rsidRPr="00B35625">
              <w:rPr>
                <w:rFonts w:ascii="Courier New" w:hAnsi="Courier New" w:cs="Courier New"/>
                <w:i/>
                <w:color w:val="0070C0"/>
                <w:u w:val="single"/>
              </w:rPr>
              <w:fldChar w:fldCharType="end"/>
            </w:r>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3119202F"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2BF4703C"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11CD0D2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142</w:t>
            </w:r>
            <w:r w:rsidRPr="00B35625">
              <w:rPr>
                <w:rFonts w:ascii="Courier New" w:hAnsi="Courier New" w:cs="Courier New"/>
                <w:i/>
                <w:color w:val="0070C0"/>
                <w:u w:val="single"/>
              </w:rPr>
              <w:fldChar w:fldCharType="end"/>
            </w:r>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30622C3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4146C5E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5322B775" w:rsidR="00A20885" w:rsidRPr="00B35625" w:rsidRDefault="00A20885" w:rsidP="00A20885">
            <w:pPr>
              <w:pStyle w:val="PlainText"/>
              <w:spacing w:before="60"/>
              <w:rPr>
                <w:rFonts w:ascii="Courier New" w:hAnsi="Courier New" w:cs="Courier New"/>
                <w:i/>
                <w:color w:val="0070C0"/>
                <w:u w:val="single"/>
              </w:rPr>
            </w:pPr>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77777777" w:rsidR="00FA71C9" w:rsidRPr="00B35625" w:rsidRDefault="00FA71C9" w:rsidP="00A20885">
            <w:pPr>
              <w:pStyle w:val="PlainText"/>
              <w:spacing w:before="60"/>
              <w:rPr>
                <w:rFonts w:ascii="Courier New" w:hAnsi="Courier New" w:cs="Courier New"/>
                <w:i/>
                <w:color w:val="0070C0"/>
                <w:u w:val="single"/>
              </w:rPr>
            </w:pPr>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027F0B6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51</w:t>
            </w:r>
            <w:r w:rsidRPr="00B35625">
              <w:rPr>
                <w:rFonts w:ascii="Courier New" w:hAnsi="Courier New" w:cs="Courier New"/>
                <w:i/>
                <w:color w:val="0070C0"/>
                <w:u w:val="single"/>
              </w:rPr>
              <w:fldChar w:fldCharType="end"/>
            </w:r>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5EE6488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50</w:t>
            </w:r>
            <w:r w:rsidRPr="00B35625">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803" w:name="_Toc490994704"/>
      <w:r>
        <w:lastRenderedPageBreak/>
        <w:t>Annex B</w:t>
      </w:r>
      <w:bookmarkEnd w:id="803"/>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804" w:author="Stephen Michell" w:date="2018-01-21T07:44:00Z">
          <w:pPr>
            <w:pStyle w:val="Heading1"/>
          </w:pPr>
        </w:pPrChange>
      </w:pPr>
      <w:bookmarkStart w:id="805"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bookmarkEnd w:id="805"/>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806"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807"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808" w:author="Stephen Michell" w:date="2018-01-21T07:45:00Z">
          <w:pPr>
            <w:pStyle w:val="Heading1"/>
          </w:pPr>
        </w:pPrChange>
      </w:pPr>
      <w:bookmarkStart w:id="809"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809"/>
      <w:r w:rsidRPr="00B70A2C">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810" w:name="_Toc358896482"/>
      <w:bookmarkStart w:id="811" w:name="_Toc440397728"/>
      <w:bookmarkStart w:id="812" w:name="_Toc49099470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810"/>
      <w:bookmarkEnd w:id="811"/>
      <w:bookmarkEnd w:id="812"/>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813" w:author="Stephen Michell" w:date="2018-01-20T13:23:00Z">
              <w:r w:rsidR="00031A11">
                <w:rPr>
                  <w:color w:val="auto"/>
                </w:rPr>
                <w:t>d</w:t>
              </w:r>
            </w:ins>
            <w:del w:id="814"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815"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816" w:author="Stephen Michell" w:date="2018-01-20T13:34:00Z">
              <w:r w:rsidR="00A4695D">
                <w:t xml:space="preserve"> </w:t>
              </w:r>
            </w:ins>
          </w:p>
          <w:p w14:paraId="02CB5F01" w14:textId="44C33713" w:rsidR="00A4695D" w:rsidRPr="00A4695D" w:rsidRDefault="00A4695D" w:rsidP="00C13A4B">
            <w:pPr>
              <w:rPr>
                <w:i/>
                <w:rPrChange w:id="817" w:author="Stephen Michell" w:date="2018-01-20T13:34:00Z">
                  <w:rPr/>
                </w:rPrChange>
              </w:rPr>
            </w:pPr>
            <w:ins w:id="818"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819"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Paragraph"/>
              <w:widowControl w:val="0"/>
              <w:suppressLineNumbers/>
              <w:overflowPunct w:val="0"/>
              <w:adjustRightInd w:val="0"/>
              <w:ind w:left="0"/>
              <w:rPr>
                <w:ins w:id="820" w:author="Stephen Michell" w:date="2018-01-20T13:26:00Z"/>
                <w:rFonts w:ascii="Calibri" w:hAnsi="Calibri"/>
              </w:rPr>
            </w:pPr>
            <w:ins w:id="821" w:author="Stephen Michell" w:date="2018-01-20T13:26:00Z">
              <w:r>
                <w:rPr>
                  <w:rFonts w:ascii="Calibri" w:hAnsi="Calibri"/>
                </w:rPr>
                <w:t>In addition to the generic programming rules from TR 24772-1 clause 5.4, additional rules from this section apply specifically to the programming language</w:t>
              </w:r>
            </w:ins>
            <w:ins w:id="822" w:author="Stephen Michell" w:date="2018-01-20T13:27:00Z">
              <w:r>
                <w:rPr>
                  <w:rFonts w:ascii="Calibri" w:hAnsi="Calibri"/>
                </w:rPr>
                <w:t xml:space="preserve"> [language]</w:t>
              </w:r>
            </w:ins>
            <w:ins w:id="823"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824" w:author="Stephen Michell" w:date="2018-01-20T13:28:00Z">
                  <w:rPr>
                    <w:b/>
                    <w:i/>
                  </w:rPr>
                </w:rPrChange>
              </w:rPr>
            </w:pPr>
            <w:ins w:id="825" w:author="Stephen Michell" w:date="2018-01-20T13:27:00Z">
              <w:r w:rsidRPr="0079365E">
                <w:rPr>
                  <w:i/>
                  <w:rPrChange w:id="826" w:author="Stephen Michell" w:date="2018-01-20T13:28:00Z">
                    <w:rPr>
                      <w:b/>
                      <w:i/>
                    </w:rPr>
                  </w:rPrChange>
                </w:rPr>
                <w:t>[Following this statement, provide a table that provides the most common (approximately 10)</w:t>
              </w:r>
            </w:ins>
            <w:ins w:id="827" w:author="Stephen Michell" w:date="2018-01-20T13:28:00Z">
              <w:r>
                <w:rPr>
                  <w:i/>
                </w:rPr>
                <w:t xml:space="preserve"> or most important guidance that is not provided in TR 24772-1 clause 5.4. The format of the table is Rule number (sequential)</w:t>
              </w:r>
            </w:ins>
            <w:ins w:id="828" w:author="Stephen Michell" w:date="2018-01-20T13:30:00Z">
              <w:r>
                <w:rPr>
                  <w:i/>
                </w:rPr>
                <w:t>, the rule itself, and references to subclause 6.x.2, where x contains an instance of the rule]</w:t>
              </w:r>
            </w:ins>
          </w:p>
          <w:p w14:paraId="53E466F0" w14:textId="77777777" w:rsidR="005A2C2E" w:rsidRDefault="005A2C2E" w:rsidP="00A14344">
            <w:pPr>
              <w:spacing w:before="240" w:after="240"/>
              <w:rPr>
                <w:b/>
              </w:rPr>
            </w:pPr>
            <w:r>
              <w:rPr>
                <w:b/>
              </w:rPr>
              <w:t>6 Language Vulnerabilies</w:t>
            </w:r>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829" w:name="_Python.3_Type_System"/>
      <w:bookmarkStart w:id="830" w:name="_Python.19_Dead_Store"/>
      <w:bookmarkStart w:id="831" w:name="I3468"/>
      <w:bookmarkStart w:id="832" w:name="_Toc440397729"/>
      <w:bookmarkStart w:id="833" w:name="_Toc490994708"/>
      <w:bookmarkStart w:id="834" w:name="_Toc358896894"/>
      <w:bookmarkEnd w:id="829"/>
      <w:bookmarkEnd w:id="830"/>
      <w:bookmarkEnd w:id="831"/>
      <w:r w:rsidRPr="00B72322">
        <w:rPr>
          <w:sz w:val="28"/>
          <w:szCs w:val="28"/>
        </w:rPr>
        <w:t>Bibliography</w:t>
      </w:r>
      <w:bookmarkEnd w:id="832"/>
      <w:bookmarkEnd w:id="833"/>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21EFDCF5" w:rsidR="004F400E" w:rsidRDefault="004F400E" w:rsidP="004F400E">
      <w:pPr>
        <w:pStyle w:val="Bibliography1"/>
      </w:pPr>
      <w:r>
        <w:t>[</w:t>
      </w:r>
      <w:r w:rsidR="00EA50D3">
        <w:t>7</w:t>
      </w:r>
      <w:r>
        <w:t>]</w:t>
      </w:r>
      <w:r>
        <w:tab/>
        <w:t xml:space="preserve">R. Seacord, </w:t>
      </w:r>
      <w:r w:rsidRPr="0025282A">
        <w:rPr>
          <w:i/>
        </w:rPr>
        <w:t>The CERT C Secure Coding Standard</w:t>
      </w:r>
      <w:r>
        <w:t xml:space="preserve">. </w:t>
      </w:r>
      <w:proofErr w:type="gramStart"/>
      <w:r>
        <w:t>Boston,MA</w:t>
      </w:r>
      <w:proofErr w:type="gramEnd"/>
      <w:r>
        <w:t>: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del w:id="835" w:author="Stephen Michell" w:date="2018-01-20T13:32:00Z">
        <w:r w:rsidDel="00A4695D">
          <w:rPr>
            <w:rStyle w:val="FootnoteReference"/>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t xml:space="preserve">Holzmann, Garard J., Computer, vol. 39, no. 6, pp 95-97, </w:t>
      </w:r>
      <w:proofErr w:type="gramStart"/>
      <w:r>
        <w:t>Jun.,</w:t>
      </w:r>
      <w:proofErr w:type="gramEnd"/>
      <w:r>
        <w:t xml:space="preserve">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 xml:space="preserve">Journal of Object </w:t>
      </w:r>
      <w:proofErr w:type="gramStart"/>
      <w:r w:rsidRPr="00FB65C1">
        <w:rPr>
          <w:i/>
        </w:rPr>
        <w:t>Technology</w:t>
      </w:r>
      <w:r w:rsidRPr="00FB65C1">
        <w:t xml:space="preserve"> ,</w:t>
      </w:r>
      <w:proofErr w:type="gramEnd"/>
      <w:r w:rsidRPr="00FB65C1">
        <w:t xml:space="preserve"> 127-134.</w:t>
      </w:r>
    </w:p>
    <w:p w14:paraId="63C5C7F8" w14:textId="64DA1BC2" w:rsidR="004F400E" w:rsidRDefault="004F400E" w:rsidP="004F400E">
      <w:pPr>
        <w:pStyle w:val="Bibliography1"/>
        <w:rPr>
          <w:ins w:id="838" w:author="Stephen Michell" w:date="2018-01-21T21:47:00Z"/>
        </w:rPr>
      </w:pPr>
      <w:r>
        <w:t>[</w:t>
      </w:r>
      <w:r w:rsidR="00880999">
        <w:t>37</w:t>
      </w:r>
      <w:r>
        <w:t>]</w:t>
      </w:r>
      <w:r>
        <w:tab/>
      </w:r>
      <w:r w:rsidRPr="00FB65C1">
        <w:t xml:space="preserve">Subramanian, S., Tsai, W.-T., &amp; Rayadurgam, S. (1998). Design Constraint Violation Detection in Safety-Critical Systems. The 3rd IEEE International Symposium on High-Assurance Systems </w:t>
      </w:r>
      <w:proofErr w:type="gramStart"/>
      <w:r w:rsidRPr="00FB65C1">
        <w:t>Engineering ,</w:t>
      </w:r>
      <w:proofErr w:type="gramEnd"/>
      <w:r w:rsidRPr="00FB65C1">
        <w:t xml:space="preserve"> 109 - 116.</w:t>
      </w:r>
    </w:p>
    <w:p w14:paraId="3215C2DD" w14:textId="77CB5B68" w:rsidR="00204550" w:rsidRDefault="00204550" w:rsidP="004F400E">
      <w:pPr>
        <w:pStyle w:val="Bibliography1"/>
      </w:pPr>
      <w:ins w:id="839" w:author="Stephen Michell" w:date="2018-01-21T21:47:00Z">
        <w:r>
          <w:t>[38]</w:t>
        </w:r>
        <w:r>
          <w:tab/>
          <w:t>Burns, Alan and Wellings, Andy. Real-Time Systems and Programming Languages: Ada, Real-time Java and C/Real-Time POSIX (4</w:t>
        </w:r>
        <w:r w:rsidRPr="00C67CF9">
          <w:rPr>
            <w:vertAlign w:val="superscript"/>
          </w:rPr>
          <w:t>th</w:t>
        </w:r>
        <w:r>
          <w:t xml:space="preserve"> Edition</w:t>
        </w:r>
      </w:ins>
      <w:ins w:id="840" w:author="Stephen Michell" w:date="2018-01-21T21:48:00Z">
        <w:r>
          <w:t>), Addison Wesley 2009</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841" w:name="_Toc440397730"/>
      <w:bookmarkStart w:id="842" w:name="_Toc490994709"/>
      <w:r w:rsidRPr="00AB6756">
        <w:lastRenderedPageBreak/>
        <w:t>Index</w:t>
      </w:r>
      <w:bookmarkEnd w:id="834"/>
      <w:bookmarkEnd w:id="841"/>
      <w:bookmarkEnd w:id="842"/>
    </w:p>
    <w:p w14:paraId="285E3EB6" w14:textId="77777777" w:rsidR="00A4695D" w:rsidRDefault="00A85CF0">
      <w:pPr>
        <w:rPr>
          <w:ins w:id="843" w:author="Stephen Michell" w:date="2018-01-20T13:35:00Z"/>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pPr>
        <w:pStyle w:val="Index1"/>
        <w:rPr>
          <w:ins w:id="844" w:author="Stephen Michell" w:date="2018-01-20T13:35:00Z"/>
          <w:noProof/>
        </w:rPr>
      </w:pPr>
      <w:ins w:id="845" w:author="Stephen Michell" w:date="2018-01-20T13:35:00Z">
        <w:r>
          <w:rPr>
            <w:noProof/>
          </w:rPr>
          <w:lastRenderedPageBreak/>
          <w:t>Ada, 23, 69, 73, 86</w:t>
        </w:r>
      </w:ins>
    </w:p>
    <w:p w14:paraId="71DC1F70" w14:textId="77777777" w:rsidR="00A4695D" w:rsidRDefault="00A4695D">
      <w:pPr>
        <w:pStyle w:val="Index1"/>
        <w:rPr>
          <w:ins w:id="846" w:author="Stephen Michell" w:date="2018-01-20T13:35:00Z"/>
          <w:noProof/>
        </w:rPr>
      </w:pPr>
      <w:ins w:id="847" w:author="Stephen Michell" w:date="2018-01-20T13:35:00Z">
        <w:r>
          <w:rPr>
            <w:noProof/>
          </w:rPr>
          <w:t>AMV – Type-breaking reinterpretation of data, 80</w:t>
        </w:r>
      </w:ins>
    </w:p>
    <w:p w14:paraId="24AEF32A" w14:textId="77777777" w:rsidR="00A4695D" w:rsidRDefault="00A4695D">
      <w:pPr>
        <w:pStyle w:val="Index1"/>
        <w:rPr>
          <w:ins w:id="848" w:author="Stephen Michell" w:date="2018-01-20T13:35:00Z"/>
          <w:noProof/>
        </w:rPr>
      </w:pPr>
      <w:ins w:id="849" w:author="Stephen Michell" w:date="2018-01-20T13:35:00Z">
        <w:r w:rsidRPr="006271CE">
          <w:rPr>
            <w:noProof/>
          </w:rPr>
          <w:t>API</w:t>
        </w:r>
      </w:ins>
    </w:p>
    <w:p w14:paraId="66B36640" w14:textId="77777777" w:rsidR="00A4695D" w:rsidRDefault="00A4695D">
      <w:pPr>
        <w:pStyle w:val="Index2"/>
        <w:tabs>
          <w:tab w:val="right" w:leader="dot" w:pos="4735"/>
        </w:tabs>
        <w:rPr>
          <w:ins w:id="850" w:author="Stephen Michell" w:date="2018-01-20T13:35:00Z"/>
          <w:noProof/>
        </w:rPr>
      </w:pPr>
      <w:ins w:id="851" w:author="Stephen Michell" w:date="2018-01-20T13:35:00Z">
        <w:r>
          <w:rPr>
            <w:noProof/>
          </w:rPr>
          <w:t>Application Programming Interface, 26</w:t>
        </w:r>
      </w:ins>
    </w:p>
    <w:p w14:paraId="0B6696D8" w14:textId="77777777" w:rsidR="00A4695D" w:rsidRDefault="00A4695D">
      <w:pPr>
        <w:pStyle w:val="Index1"/>
        <w:rPr>
          <w:ins w:id="852" w:author="Stephen Michell" w:date="2018-01-20T13:35:00Z"/>
          <w:noProof/>
        </w:rPr>
      </w:pPr>
      <w:ins w:id="853" w:author="Stephen Michell" w:date="2018-01-20T13:35:00Z">
        <w:r>
          <w:rPr>
            <w:noProof/>
          </w:rPr>
          <w:t>APL, 58</w:t>
        </w:r>
      </w:ins>
    </w:p>
    <w:p w14:paraId="79B59E07" w14:textId="77777777" w:rsidR="00A4695D" w:rsidRDefault="00A4695D">
      <w:pPr>
        <w:pStyle w:val="Index1"/>
        <w:rPr>
          <w:ins w:id="854" w:author="Stephen Michell" w:date="2018-01-20T13:35:00Z"/>
          <w:noProof/>
        </w:rPr>
      </w:pPr>
      <w:ins w:id="855" w:author="Stephen Michell" w:date="2018-01-20T13:35:00Z">
        <w:r>
          <w:rPr>
            <w:noProof/>
          </w:rPr>
          <w:t>Apple</w:t>
        </w:r>
      </w:ins>
    </w:p>
    <w:p w14:paraId="477C7046" w14:textId="77777777" w:rsidR="00A4695D" w:rsidRDefault="00A4695D">
      <w:pPr>
        <w:pStyle w:val="Index2"/>
        <w:tabs>
          <w:tab w:val="right" w:leader="dot" w:pos="4735"/>
        </w:tabs>
        <w:rPr>
          <w:ins w:id="856" w:author="Stephen Michell" w:date="2018-01-20T13:35:00Z"/>
          <w:noProof/>
        </w:rPr>
      </w:pPr>
      <w:ins w:id="857" w:author="Stephen Michell" w:date="2018-01-20T13:35:00Z">
        <w:r>
          <w:rPr>
            <w:noProof/>
          </w:rPr>
          <w:t>OS X, 140</w:t>
        </w:r>
      </w:ins>
    </w:p>
    <w:p w14:paraId="0BEBFF7B" w14:textId="77777777" w:rsidR="00A4695D" w:rsidRDefault="00A4695D">
      <w:pPr>
        <w:pStyle w:val="Index1"/>
        <w:rPr>
          <w:ins w:id="858" w:author="Stephen Michell" w:date="2018-01-20T13:35:00Z"/>
          <w:noProof/>
        </w:rPr>
      </w:pPr>
      <w:ins w:id="859" w:author="Stephen Michell" w:date="2018-01-20T13:35:00Z">
        <w:r w:rsidRPr="006271CE">
          <w:rPr>
            <w:noProof/>
          </w:rPr>
          <w:t>Application vulnerabilities</w:t>
        </w:r>
        <w:r>
          <w:rPr>
            <w:noProof/>
          </w:rPr>
          <w:t>, 17</w:t>
        </w:r>
      </w:ins>
    </w:p>
    <w:p w14:paraId="77B4C12F" w14:textId="77777777" w:rsidR="00A4695D" w:rsidRDefault="00A4695D">
      <w:pPr>
        <w:pStyle w:val="Index2"/>
        <w:tabs>
          <w:tab w:val="right" w:leader="dot" w:pos="4735"/>
        </w:tabs>
        <w:rPr>
          <w:ins w:id="860" w:author="Stephen Michell" w:date="2018-01-20T13:35:00Z"/>
          <w:noProof/>
        </w:rPr>
      </w:pPr>
      <w:ins w:id="861" w:author="Stephen Michell" w:date="2018-01-20T13:35:00Z">
        <w:r>
          <w:rPr>
            <w:noProof/>
          </w:rPr>
          <w:t>Adherence to least privilege [XYN], 149</w:t>
        </w:r>
      </w:ins>
    </w:p>
    <w:p w14:paraId="6C642E6B" w14:textId="77777777" w:rsidR="00A4695D" w:rsidRDefault="00A4695D">
      <w:pPr>
        <w:pStyle w:val="Index2"/>
        <w:tabs>
          <w:tab w:val="right" w:leader="dot" w:pos="4735"/>
        </w:tabs>
        <w:rPr>
          <w:ins w:id="862" w:author="Stephen Michell" w:date="2018-01-20T13:35:00Z"/>
          <w:noProof/>
        </w:rPr>
      </w:pPr>
      <w:ins w:id="863" w:author="Stephen Michell" w:date="2018-01-20T13:35:00Z">
        <w:r>
          <w:rPr>
            <w:noProof/>
          </w:rPr>
          <w:t>Authentication logic error [XZO], 143</w:t>
        </w:r>
      </w:ins>
    </w:p>
    <w:p w14:paraId="5A55B2EF" w14:textId="77777777" w:rsidR="00A4695D" w:rsidRDefault="00A4695D">
      <w:pPr>
        <w:pStyle w:val="Index2"/>
        <w:tabs>
          <w:tab w:val="right" w:leader="dot" w:pos="4735"/>
        </w:tabs>
        <w:rPr>
          <w:ins w:id="864" w:author="Stephen Michell" w:date="2018-01-20T13:35:00Z"/>
          <w:noProof/>
        </w:rPr>
      </w:pPr>
      <w:ins w:id="865" w:author="Stephen Michell" w:date="2018-01-20T13:35:00Z">
        <w:r>
          <w:rPr>
            <w:noProof/>
          </w:rPr>
          <w:t>Clock issues [CGM], 163</w:t>
        </w:r>
      </w:ins>
    </w:p>
    <w:p w14:paraId="24BE629A" w14:textId="77777777" w:rsidR="00A4695D" w:rsidRDefault="00A4695D">
      <w:pPr>
        <w:pStyle w:val="Index2"/>
        <w:tabs>
          <w:tab w:val="right" w:leader="dot" w:pos="4735"/>
        </w:tabs>
        <w:rPr>
          <w:ins w:id="866" w:author="Stephen Michell" w:date="2018-01-20T13:35:00Z"/>
          <w:noProof/>
        </w:rPr>
      </w:pPr>
      <w:ins w:id="867" w:author="Stephen Michell" w:date="2018-01-20T13:35:00Z">
        <w:r>
          <w:rPr>
            <w:noProof/>
          </w:rPr>
          <w:t>Cross-site scripting [XYT], 131</w:t>
        </w:r>
      </w:ins>
    </w:p>
    <w:p w14:paraId="36D97760" w14:textId="77777777" w:rsidR="00A4695D" w:rsidRDefault="00A4695D">
      <w:pPr>
        <w:pStyle w:val="Index2"/>
        <w:tabs>
          <w:tab w:val="right" w:leader="dot" w:pos="4735"/>
        </w:tabs>
        <w:rPr>
          <w:ins w:id="868" w:author="Stephen Michell" w:date="2018-01-20T13:35:00Z"/>
          <w:noProof/>
        </w:rPr>
      </w:pPr>
      <w:ins w:id="869" w:author="Stephen Michell" w:date="2018-01-20T13:35:00Z">
        <w:r>
          <w:rPr>
            <w:noProof/>
          </w:rPr>
          <w:t>Discrepancy information leak [XZL], 157</w:t>
        </w:r>
      </w:ins>
    </w:p>
    <w:p w14:paraId="4FC57803" w14:textId="77777777" w:rsidR="00A4695D" w:rsidRDefault="00A4695D">
      <w:pPr>
        <w:pStyle w:val="Index2"/>
        <w:tabs>
          <w:tab w:val="right" w:leader="dot" w:pos="4735"/>
        </w:tabs>
        <w:rPr>
          <w:ins w:id="870" w:author="Stephen Michell" w:date="2018-01-20T13:35:00Z"/>
          <w:noProof/>
        </w:rPr>
      </w:pPr>
      <w:ins w:id="871" w:author="Stephen Michell" w:date="2018-01-20T13:35:00Z">
        <w:r>
          <w:rPr>
            <w:noProof/>
          </w:rPr>
          <w:t>Distinguished values in data types [KLK], 162</w:t>
        </w:r>
      </w:ins>
    </w:p>
    <w:p w14:paraId="6599F8A2" w14:textId="77777777" w:rsidR="00A4695D" w:rsidRDefault="00A4695D">
      <w:pPr>
        <w:pStyle w:val="Index2"/>
        <w:tabs>
          <w:tab w:val="right" w:leader="dot" w:pos="4735"/>
        </w:tabs>
        <w:rPr>
          <w:ins w:id="872" w:author="Stephen Michell" w:date="2018-01-20T13:35:00Z"/>
          <w:noProof/>
        </w:rPr>
      </w:pPr>
      <w:ins w:id="873" w:author="Stephen Michell" w:date="2018-01-20T13:35:00Z">
        <w:r>
          <w:rPr>
            <w:noProof/>
            <w:lang w:eastAsia="ja-JP"/>
          </w:rPr>
          <w:t>Download of code without integrity check [DLB]</w:t>
        </w:r>
        <w:r>
          <w:rPr>
            <w:noProof/>
          </w:rPr>
          <w:t>, 127</w:t>
        </w:r>
      </w:ins>
    </w:p>
    <w:p w14:paraId="5EE44E1E" w14:textId="77777777" w:rsidR="00A4695D" w:rsidRDefault="00A4695D">
      <w:pPr>
        <w:pStyle w:val="Index2"/>
        <w:tabs>
          <w:tab w:val="right" w:leader="dot" w:pos="4735"/>
        </w:tabs>
        <w:rPr>
          <w:ins w:id="874" w:author="Stephen Michell" w:date="2018-01-20T13:35:00Z"/>
          <w:noProof/>
        </w:rPr>
      </w:pPr>
      <w:ins w:id="875" w:author="Stephen Michell" w:date="2018-01-20T13:35:00Z">
        <w:r>
          <w:rPr>
            <w:noProof/>
          </w:rPr>
          <w:t>Executing or loading untrusted code [XYS], 128</w:t>
        </w:r>
      </w:ins>
    </w:p>
    <w:p w14:paraId="7795CAFB" w14:textId="77777777" w:rsidR="00A4695D" w:rsidRDefault="00A4695D">
      <w:pPr>
        <w:pStyle w:val="Index2"/>
        <w:tabs>
          <w:tab w:val="right" w:leader="dot" w:pos="4735"/>
        </w:tabs>
        <w:rPr>
          <w:ins w:id="876" w:author="Stephen Michell" w:date="2018-01-20T13:35:00Z"/>
          <w:noProof/>
        </w:rPr>
      </w:pPr>
      <w:ins w:id="877" w:author="Stephen Michell" w:date="2018-01-20T13:35:00Z">
        <w:r>
          <w:rPr>
            <w:noProof/>
          </w:rPr>
          <w:t>Fault tolerance and failure strategies [REU], 159</w:t>
        </w:r>
      </w:ins>
    </w:p>
    <w:p w14:paraId="48990993" w14:textId="77777777" w:rsidR="00A4695D" w:rsidRDefault="00A4695D">
      <w:pPr>
        <w:pStyle w:val="Index2"/>
        <w:tabs>
          <w:tab w:val="right" w:leader="dot" w:pos="4735"/>
        </w:tabs>
        <w:rPr>
          <w:ins w:id="878" w:author="Stephen Michell" w:date="2018-01-20T13:35:00Z"/>
          <w:noProof/>
        </w:rPr>
      </w:pPr>
      <w:ins w:id="879" w:author="Stephen Michell" w:date="2018-01-20T13:35:00Z">
        <w:r>
          <w:rPr>
            <w:noProof/>
          </w:rPr>
          <w:t>Hard-coded password [XYP], 145</w:t>
        </w:r>
      </w:ins>
    </w:p>
    <w:p w14:paraId="32113920" w14:textId="77777777" w:rsidR="00A4695D" w:rsidRDefault="00A4695D">
      <w:pPr>
        <w:pStyle w:val="Index2"/>
        <w:tabs>
          <w:tab w:val="right" w:leader="dot" w:pos="4735"/>
        </w:tabs>
        <w:rPr>
          <w:ins w:id="880" w:author="Stephen Michell" w:date="2018-01-20T13:35:00Z"/>
          <w:noProof/>
        </w:rPr>
      </w:pPr>
      <w:ins w:id="881" w:author="Stephen Michell" w:date="2018-01-20T13:35:00Z">
        <w:r w:rsidRPr="006271CE">
          <w:rPr>
            <w:rFonts w:eastAsia="MS PGothic"/>
            <w:noProof/>
            <w:lang w:eastAsia="ja-JP"/>
          </w:rPr>
          <w:t>Improper restriction of excessive authentication attempts [WPL]</w:t>
        </w:r>
        <w:r>
          <w:rPr>
            <w:noProof/>
          </w:rPr>
          <w:t>, 145</w:t>
        </w:r>
      </w:ins>
    </w:p>
    <w:p w14:paraId="59C9499B" w14:textId="77777777" w:rsidR="00A4695D" w:rsidRDefault="00A4695D">
      <w:pPr>
        <w:pStyle w:val="Index2"/>
        <w:tabs>
          <w:tab w:val="right" w:leader="dot" w:pos="4735"/>
        </w:tabs>
        <w:rPr>
          <w:ins w:id="882" w:author="Stephen Michell" w:date="2018-01-20T13:35:00Z"/>
          <w:noProof/>
        </w:rPr>
      </w:pPr>
      <w:ins w:id="883" w:author="Stephen Michell" w:date="2018-01-20T13:35:00Z">
        <w:r>
          <w:rPr>
            <w:noProof/>
          </w:rPr>
          <w:t>Improperly verified signature [XZR], 151</w:t>
        </w:r>
      </w:ins>
    </w:p>
    <w:p w14:paraId="1A199601" w14:textId="77777777" w:rsidR="00A4695D" w:rsidRDefault="00A4695D">
      <w:pPr>
        <w:pStyle w:val="Index2"/>
        <w:tabs>
          <w:tab w:val="right" w:leader="dot" w:pos="4735"/>
        </w:tabs>
        <w:rPr>
          <w:ins w:id="884" w:author="Stephen Michell" w:date="2018-01-20T13:35:00Z"/>
          <w:noProof/>
        </w:rPr>
      </w:pPr>
      <w:ins w:id="885" w:author="Stephen Michell" w:date="2018-01-20T13:35:00Z">
        <w:r>
          <w:rPr>
            <w:noProof/>
          </w:rPr>
          <w:t>Inadequately secure communication of shared resources [CGY], 153</w:t>
        </w:r>
      </w:ins>
    </w:p>
    <w:p w14:paraId="629C5DE8" w14:textId="77777777" w:rsidR="00A4695D" w:rsidRDefault="00A4695D">
      <w:pPr>
        <w:pStyle w:val="Index2"/>
        <w:tabs>
          <w:tab w:val="right" w:leader="dot" w:pos="4735"/>
        </w:tabs>
        <w:rPr>
          <w:ins w:id="886" w:author="Stephen Michell" w:date="2018-01-20T13:35:00Z"/>
          <w:noProof/>
        </w:rPr>
      </w:pPr>
      <w:ins w:id="887" w:author="Stephen Michell" w:date="2018-01-20T13:35:00Z">
        <w:r w:rsidRPr="006271CE">
          <w:rPr>
            <w:rFonts w:eastAsia="MS PGothic"/>
            <w:noProof/>
            <w:lang w:eastAsia="ja-JP"/>
          </w:rPr>
          <w:t>Inclusion of functionality from untrusted control sphere [DHU]</w:t>
        </w:r>
        <w:r>
          <w:rPr>
            <w:noProof/>
          </w:rPr>
          <w:t>, 129</w:t>
        </w:r>
      </w:ins>
    </w:p>
    <w:p w14:paraId="23CB7A4E" w14:textId="77777777" w:rsidR="00A4695D" w:rsidRDefault="00A4695D">
      <w:pPr>
        <w:pStyle w:val="Index2"/>
        <w:tabs>
          <w:tab w:val="right" w:leader="dot" w:pos="4735"/>
        </w:tabs>
        <w:rPr>
          <w:ins w:id="888" w:author="Stephen Michell" w:date="2018-01-20T13:35:00Z"/>
          <w:noProof/>
        </w:rPr>
      </w:pPr>
      <w:ins w:id="889" w:author="Stephen Michell" w:date="2018-01-20T13:35:00Z">
        <w:r>
          <w:rPr>
            <w:noProof/>
            <w:lang w:eastAsia="ja-JP"/>
          </w:rPr>
          <w:t>Incorrect authorization [BJE]</w:t>
        </w:r>
        <w:r>
          <w:rPr>
            <w:noProof/>
          </w:rPr>
          <w:t>, 148</w:t>
        </w:r>
      </w:ins>
    </w:p>
    <w:p w14:paraId="501FC0D3" w14:textId="77777777" w:rsidR="00A4695D" w:rsidRDefault="00A4695D">
      <w:pPr>
        <w:pStyle w:val="Index2"/>
        <w:tabs>
          <w:tab w:val="right" w:leader="dot" w:pos="4735"/>
        </w:tabs>
        <w:rPr>
          <w:ins w:id="890" w:author="Stephen Michell" w:date="2018-01-20T13:35:00Z"/>
          <w:noProof/>
        </w:rPr>
      </w:pPr>
      <w:ins w:id="891" w:author="Stephen Michell" w:date="2018-01-20T13:35:00Z">
        <w:r>
          <w:rPr>
            <w:noProof/>
          </w:rPr>
          <w:t>Injection [RST], 134</w:t>
        </w:r>
      </w:ins>
    </w:p>
    <w:p w14:paraId="6D354B39" w14:textId="77777777" w:rsidR="00A4695D" w:rsidRDefault="00A4695D">
      <w:pPr>
        <w:pStyle w:val="Index2"/>
        <w:tabs>
          <w:tab w:val="right" w:leader="dot" w:pos="4735"/>
        </w:tabs>
        <w:rPr>
          <w:ins w:id="892" w:author="Stephen Michell" w:date="2018-01-20T13:35:00Z"/>
          <w:noProof/>
        </w:rPr>
      </w:pPr>
      <w:ins w:id="893" w:author="Stephen Michell" w:date="2018-01-20T13:35:00Z">
        <w:r>
          <w:rPr>
            <w:noProof/>
          </w:rPr>
          <w:t>Insufficiently protected credentials [XYM], 146</w:t>
        </w:r>
      </w:ins>
    </w:p>
    <w:p w14:paraId="3093AB1D" w14:textId="77777777" w:rsidR="00A4695D" w:rsidRDefault="00A4695D">
      <w:pPr>
        <w:pStyle w:val="Index2"/>
        <w:tabs>
          <w:tab w:val="right" w:leader="dot" w:pos="4735"/>
        </w:tabs>
        <w:rPr>
          <w:ins w:id="894" w:author="Stephen Michell" w:date="2018-01-20T13:35:00Z"/>
          <w:noProof/>
        </w:rPr>
      </w:pPr>
      <w:ins w:id="895" w:author="Stephen Michell" w:date="2018-01-20T13:35:00Z">
        <w:r>
          <w:rPr>
            <w:noProof/>
          </w:rPr>
          <w:t>Memory locking [XZX], 154</w:t>
        </w:r>
      </w:ins>
    </w:p>
    <w:p w14:paraId="2C185679" w14:textId="77777777" w:rsidR="00A4695D" w:rsidRDefault="00A4695D">
      <w:pPr>
        <w:pStyle w:val="Index2"/>
        <w:tabs>
          <w:tab w:val="right" w:leader="dot" w:pos="4735"/>
        </w:tabs>
        <w:rPr>
          <w:ins w:id="896" w:author="Stephen Michell" w:date="2018-01-20T13:35:00Z"/>
          <w:noProof/>
        </w:rPr>
      </w:pPr>
      <w:ins w:id="897" w:author="Stephen Michell" w:date="2018-01-20T13:35:00Z">
        <w:r>
          <w:rPr>
            <w:noProof/>
          </w:rPr>
          <w:t>Missing or inconsistent access control [XZN], 147</w:t>
        </w:r>
      </w:ins>
    </w:p>
    <w:p w14:paraId="3CBA18C1" w14:textId="77777777" w:rsidR="00A4695D" w:rsidRDefault="00A4695D">
      <w:pPr>
        <w:pStyle w:val="Index2"/>
        <w:tabs>
          <w:tab w:val="right" w:leader="dot" w:pos="4735"/>
        </w:tabs>
        <w:rPr>
          <w:ins w:id="898" w:author="Stephen Michell" w:date="2018-01-20T13:35:00Z"/>
          <w:noProof/>
        </w:rPr>
      </w:pPr>
      <w:ins w:id="899" w:author="Stephen Michell" w:date="2018-01-20T13:35:00Z">
        <w:r>
          <w:rPr>
            <w:noProof/>
          </w:rPr>
          <w:t>Missing required cryptographic step [XZS], 151</w:t>
        </w:r>
      </w:ins>
    </w:p>
    <w:p w14:paraId="4A5471D0" w14:textId="77777777" w:rsidR="00A4695D" w:rsidRDefault="00A4695D">
      <w:pPr>
        <w:pStyle w:val="Index2"/>
        <w:tabs>
          <w:tab w:val="right" w:leader="dot" w:pos="4735"/>
        </w:tabs>
        <w:rPr>
          <w:ins w:id="900" w:author="Stephen Michell" w:date="2018-01-20T13:35:00Z"/>
          <w:noProof/>
        </w:rPr>
      </w:pPr>
      <w:ins w:id="901" w:author="Stephen Michell" w:date="2018-01-20T13:35:00Z">
        <w:r>
          <w:rPr>
            <w:noProof/>
          </w:rPr>
          <w:t>Path traversal [EWR], 138</w:t>
        </w:r>
      </w:ins>
    </w:p>
    <w:p w14:paraId="249F2044" w14:textId="77777777" w:rsidR="00A4695D" w:rsidRDefault="00A4695D">
      <w:pPr>
        <w:pStyle w:val="Index2"/>
        <w:tabs>
          <w:tab w:val="right" w:leader="dot" w:pos="4735"/>
        </w:tabs>
        <w:rPr>
          <w:ins w:id="902" w:author="Stephen Michell" w:date="2018-01-20T13:35:00Z"/>
          <w:noProof/>
        </w:rPr>
      </w:pPr>
      <w:ins w:id="903" w:author="Stephen Michell" w:date="2018-01-20T13:35:00Z">
        <w:r>
          <w:rPr>
            <w:noProof/>
          </w:rPr>
          <w:t>Privilege sandbox issues [XYO], 149</w:t>
        </w:r>
      </w:ins>
    </w:p>
    <w:p w14:paraId="07A5932B" w14:textId="77777777" w:rsidR="00A4695D" w:rsidRDefault="00A4695D">
      <w:pPr>
        <w:pStyle w:val="Index2"/>
        <w:tabs>
          <w:tab w:val="right" w:leader="dot" w:pos="4735"/>
        </w:tabs>
        <w:rPr>
          <w:ins w:id="904" w:author="Stephen Michell" w:date="2018-01-20T13:35:00Z"/>
          <w:noProof/>
        </w:rPr>
      </w:pPr>
      <w:ins w:id="905" w:author="Stephen Michell" w:date="2018-01-20T13:35:00Z">
        <w:r>
          <w:rPr>
            <w:noProof/>
          </w:rPr>
          <w:t>Resource exhaustion [XZP], 141</w:t>
        </w:r>
      </w:ins>
    </w:p>
    <w:p w14:paraId="760B9084" w14:textId="77777777" w:rsidR="00A4695D" w:rsidRDefault="00A4695D">
      <w:pPr>
        <w:pStyle w:val="Index2"/>
        <w:tabs>
          <w:tab w:val="right" w:leader="dot" w:pos="4735"/>
        </w:tabs>
        <w:rPr>
          <w:ins w:id="906" w:author="Stephen Michell" w:date="2018-01-20T13:35:00Z"/>
          <w:noProof/>
        </w:rPr>
      </w:pPr>
      <w:ins w:id="907" w:author="Stephen Michell" w:date="2018-01-20T13:35:00Z">
        <w:r>
          <w:rPr>
            <w:noProof/>
          </w:rPr>
          <w:t>Resource names [HTS], 140</w:t>
        </w:r>
      </w:ins>
    </w:p>
    <w:p w14:paraId="34B40520" w14:textId="77777777" w:rsidR="00A4695D" w:rsidRDefault="00A4695D">
      <w:pPr>
        <w:pStyle w:val="Index2"/>
        <w:tabs>
          <w:tab w:val="right" w:leader="dot" w:pos="4735"/>
        </w:tabs>
        <w:rPr>
          <w:ins w:id="908" w:author="Stephen Michell" w:date="2018-01-20T13:35:00Z"/>
          <w:noProof/>
        </w:rPr>
      </w:pPr>
      <w:ins w:id="909" w:author="Stephen Michell" w:date="2018-01-20T13:35:00Z">
        <w:r>
          <w:rPr>
            <w:noProof/>
          </w:rPr>
          <w:t>Sensitive information uncleared before Use [XZK], 155</w:t>
        </w:r>
      </w:ins>
    </w:p>
    <w:p w14:paraId="79356920" w14:textId="77777777" w:rsidR="00A4695D" w:rsidRDefault="00A4695D">
      <w:pPr>
        <w:pStyle w:val="Index2"/>
        <w:tabs>
          <w:tab w:val="right" w:leader="dot" w:pos="4735"/>
        </w:tabs>
        <w:rPr>
          <w:ins w:id="910" w:author="Stephen Michell" w:date="2018-01-20T13:35:00Z"/>
          <w:noProof/>
        </w:rPr>
      </w:pPr>
      <w:ins w:id="911" w:author="Stephen Michell" w:date="2018-01-20T13:35:00Z">
        <w:r w:rsidRPr="006271CE">
          <w:rPr>
            <w:noProof/>
            <w:lang w:val="en-CA"/>
          </w:rPr>
          <w:t>Time consumption measurement</w:t>
        </w:r>
        <w:r>
          <w:rPr>
            <w:noProof/>
          </w:rPr>
          <w:t xml:space="preserve"> [CCM], 156</w:t>
        </w:r>
      </w:ins>
    </w:p>
    <w:p w14:paraId="110EDBED" w14:textId="77777777" w:rsidR="00A4695D" w:rsidRDefault="00A4695D">
      <w:pPr>
        <w:pStyle w:val="Index2"/>
        <w:tabs>
          <w:tab w:val="right" w:leader="dot" w:pos="4735"/>
        </w:tabs>
        <w:rPr>
          <w:ins w:id="912" w:author="Stephen Michell" w:date="2018-01-20T13:35:00Z"/>
          <w:noProof/>
        </w:rPr>
      </w:pPr>
      <w:ins w:id="913" w:author="Stephen Michell" w:date="2018-01-20T13:35:00Z">
        <w:r>
          <w:rPr>
            <w:noProof/>
          </w:rPr>
          <w:t>Time drift and jitter [CDJ], 165</w:t>
        </w:r>
      </w:ins>
    </w:p>
    <w:p w14:paraId="0217CAC6" w14:textId="77777777" w:rsidR="00A4695D" w:rsidRDefault="00A4695D">
      <w:pPr>
        <w:pStyle w:val="Index2"/>
        <w:tabs>
          <w:tab w:val="right" w:leader="dot" w:pos="4735"/>
        </w:tabs>
        <w:rPr>
          <w:ins w:id="914" w:author="Stephen Michell" w:date="2018-01-20T13:35:00Z"/>
          <w:noProof/>
        </w:rPr>
      </w:pPr>
      <w:ins w:id="915" w:author="Stephen Michell" w:date="2018-01-20T13:35:00Z">
        <w:r>
          <w:rPr>
            <w:noProof/>
          </w:rPr>
          <w:t>Unquoted search path or element [XZQ], 137</w:t>
        </w:r>
      </w:ins>
    </w:p>
    <w:p w14:paraId="65CABFD4" w14:textId="77777777" w:rsidR="00A4695D" w:rsidRDefault="00A4695D">
      <w:pPr>
        <w:pStyle w:val="Index2"/>
        <w:tabs>
          <w:tab w:val="right" w:leader="dot" w:pos="4735"/>
        </w:tabs>
        <w:rPr>
          <w:ins w:id="916" w:author="Stephen Michell" w:date="2018-01-20T13:35:00Z"/>
          <w:noProof/>
        </w:rPr>
      </w:pPr>
      <w:ins w:id="917" w:author="Stephen Michell" w:date="2018-01-20T13:35:00Z">
        <w:r>
          <w:rPr>
            <w:noProof/>
          </w:rPr>
          <w:t>Unrestricted file upload [CBF], 126</w:t>
        </w:r>
      </w:ins>
    </w:p>
    <w:p w14:paraId="2E2E272C" w14:textId="77777777" w:rsidR="00A4695D" w:rsidRDefault="00A4695D">
      <w:pPr>
        <w:pStyle w:val="Index2"/>
        <w:tabs>
          <w:tab w:val="right" w:leader="dot" w:pos="4735"/>
        </w:tabs>
        <w:rPr>
          <w:ins w:id="918" w:author="Stephen Michell" w:date="2018-01-20T13:35:00Z"/>
          <w:noProof/>
        </w:rPr>
      </w:pPr>
      <w:ins w:id="919" w:author="Stephen Michell" w:date="2018-01-20T13:35:00Z">
        <w:r>
          <w:rPr>
            <w:noProof/>
          </w:rPr>
          <w:t>Unspecified functionality [BVQ], 158</w:t>
        </w:r>
      </w:ins>
    </w:p>
    <w:p w14:paraId="3BA196D4" w14:textId="77777777" w:rsidR="00A4695D" w:rsidRDefault="00A4695D">
      <w:pPr>
        <w:pStyle w:val="Index2"/>
        <w:tabs>
          <w:tab w:val="right" w:leader="dot" w:pos="4735"/>
        </w:tabs>
        <w:rPr>
          <w:ins w:id="920" w:author="Stephen Michell" w:date="2018-01-20T13:35:00Z"/>
          <w:noProof/>
        </w:rPr>
      </w:pPr>
      <w:ins w:id="921" w:author="Stephen Michell" w:date="2018-01-20T13:35:00Z">
        <w:r w:rsidRPr="006271CE">
          <w:rPr>
            <w:rFonts w:eastAsia="MS PGothic"/>
            <w:noProof/>
            <w:lang w:eastAsia="ja-JP"/>
          </w:rPr>
          <w:t>URL redirection to untrusted site ('open redirect') [PYQ]</w:t>
        </w:r>
        <w:r>
          <w:rPr>
            <w:noProof/>
          </w:rPr>
          <w:t>, 133</w:t>
        </w:r>
      </w:ins>
    </w:p>
    <w:p w14:paraId="412426AC" w14:textId="77777777" w:rsidR="00A4695D" w:rsidRDefault="00A4695D">
      <w:pPr>
        <w:pStyle w:val="Index2"/>
        <w:tabs>
          <w:tab w:val="right" w:leader="dot" w:pos="4735"/>
        </w:tabs>
        <w:rPr>
          <w:ins w:id="922" w:author="Stephen Michell" w:date="2018-01-20T13:35:00Z"/>
          <w:noProof/>
        </w:rPr>
      </w:pPr>
      <w:ins w:id="923" w:author="Stephen Michell" w:date="2018-01-20T13:35:00Z">
        <w:r w:rsidRPr="006271CE">
          <w:rPr>
            <w:rFonts w:eastAsia="MS PGothic"/>
            <w:noProof/>
            <w:lang w:eastAsia="ja-JP"/>
          </w:rPr>
          <w:t>Use of a one-way hash without a salt [MVX]</w:t>
        </w:r>
        <w:r>
          <w:rPr>
            <w:noProof/>
          </w:rPr>
          <w:t>, 152</w:t>
        </w:r>
      </w:ins>
    </w:p>
    <w:p w14:paraId="22EC5E4A" w14:textId="77777777" w:rsidR="00A4695D" w:rsidRDefault="00A4695D">
      <w:pPr>
        <w:pStyle w:val="Index2"/>
        <w:tabs>
          <w:tab w:val="right" w:leader="dot" w:pos="4735"/>
        </w:tabs>
        <w:rPr>
          <w:ins w:id="924" w:author="Stephen Michell" w:date="2018-01-20T13:35:00Z"/>
          <w:noProof/>
        </w:rPr>
      </w:pPr>
      <w:ins w:id="925" w:author="Stephen Michell" w:date="2018-01-20T13:35:00Z">
        <w:r>
          <w:rPr>
            <w:noProof/>
          </w:rPr>
          <w:lastRenderedPageBreak/>
          <w:t>Use of unchecked data from an uncontrolled or tainted source [EFS], 130</w:t>
        </w:r>
      </w:ins>
    </w:p>
    <w:p w14:paraId="60EA1380" w14:textId="77777777" w:rsidR="00A4695D" w:rsidRDefault="00A4695D">
      <w:pPr>
        <w:pStyle w:val="Index1"/>
        <w:rPr>
          <w:ins w:id="926" w:author="Stephen Michell" w:date="2018-01-20T13:35:00Z"/>
          <w:noProof/>
        </w:rPr>
      </w:pPr>
      <w:ins w:id="927" w:author="Stephen Michell" w:date="2018-01-20T13:35:00Z">
        <w:r>
          <w:rPr>
            <w:noProof/>
          </w:rPr>
          <w:t>application</w:t>
        </w:r>
        <w:r w:rsidRPr="006271CE">
          <w:rPr>
            <w:b/>
            <w:noProof/>
          </w:rPr>
          <w:t xml:space="preserve"> </w:t>
        </w:r>
        <w:r>
          <w:rPr>
            <w:noProof/>
          </w:rPr>
          <w:t>vulnerability, 13</w:t>
        </w:r>
      </w:ins>
    </w:p>
    <w:p w14:paraId="0EFAEE71" w14:textId="77777777" w:rsidR="00A4695D" w:rsidRDefault="00A4695D">
      <w:pPr>
        <w:pStyle w:val="Index1"/>
        <w:rPr>
          <w:ins w:id="928" w:author="Stephen Michell" w:date="2018-01-20T13:35:00Z"/>
          <w:noProof/>
        </w:rPr>
      </w:pPr>
      <w:ins w:id="929" w:author="Stephen Michell" w:date="2018-01-20T13:35:00Z">
        <w:r>
          <w:rPr>
            <w:noProof/>
          </w:rPr>
          <w:t>Ariane 5, 32</w:t>
        </w:r>
      </w:ins>
    </w:p>
    <w:p w14:paraId="4B9A2FD4" w14:textId="77777777" w:rsidR="00A4695D" w:rsidRDefault="00A4695D">
      <w:pPr>
        <w:pStyle w:val="Index1"/>
        <w:rPr>
          <w:ins w:id="930" w:author="Stephen Michell" w:date="2018-01-20T13:35:00Z"/>
          <w:noProof/>
        </w:rPr>
      </w:pPr>
      <w:ins w:id="931" w:author="Stephen Michell" w:date="2018-01-20T13:35:00Z">
        <w:r>
          <w:rPr>
            <w:noProof/>
          </w:rPr>
          <w:t>bitwise operators, 57</w:t>
        </w:r>
      </w:ins>
    </w:p>
    <w:p w14:paraId="7529BC7E" w14:textId="77777777" w:rsidR="00A4695D" w:rsidRDefault="00A4695D">
      <w:pPr>
        <w:pStyle w:val="Index1"/>
        <w:rPr>
          <w:ins w:id="932" w:author="Stephen Michell" w:date="2018-01-20T13:35:00Z"/>
          <w:noProof/>
        </w:rPr>
      </w:pPr>
      <w:ins w:id="933" w:author="Stephen Michell" w:date="2018-01-20T13:35:00Z">
        <w:r>
          <w:rPr>
            <w:noProof/>
            <w:lang w:eastAsia="ja-JP"/>
          </w:rPr>
          <w:t>BJE – Incorrect authorization</w:t>
        </w:r>
        <w:r>
          <w:rPr>
            <w:noProof/>
          </w:rPr>
          <w:t>, 148</w:t>
        </w:r>
      </w:ins>
    </w:p>
    <w:p w14:paraId="5D311DDD" w14:textId="77777777" w:rsidR="00A4695D" w:rsidRDefault="00A4695D">
      <w:pPr>
        <w:pStyle w:val="Index1"/>
        <w:rPr>
          <w:ins w:id="934" w:author="Stephen Michell" w:date="2018-01-20T13:35:00Z"/>
          <w:noProof/>
        </w:rPr>
      </w:pPr>
      <w:ins w:id="935" w:author="Stephen Michell" w:date="2018-01-20T13:35:00Z">
        <w:r>
          <w:rPr>
            <w:noProof/>
          </w:rPr>
          <w:t>BJL – Namespace issues, 53</w:t>
        </w:r>
      </w:ins>
    </w:p>
    <w:p w14:paraId="40539D4C" w14:textId="77777777" w:rsidR="00A4695D" w:rsidRDefault="00A4695D">
      <w:pPr>
        <w:pStyle w:val="Index1"/>
        <w:rPr>
          <w:ins w:id="936" w:author="Stephen Michell" w:date="2018-01-20T13:35:00Z"/>
          <w:noProof/>
        </w:rPr>
      </w:pPr>
      <w:ins w:id="937" w:author="Stephen Michell" w:date="2018-01-20T13:35:00Z">
        <w:r>
          <w:rPr>
            <w:noProof/>
          </w:rPr>
          <w:t>BKK – Polymorphic variables, 31, 93</w:t>
        </w:r>
      </w:ins>
    </w:p>
    <w:p w14:paraId="62C649AB" w14:textId="77777777" w:rsidR="00A4695D" w:rsidRDefault="00A4695D">
      <w:pPr>
        <w:pStyle w:val="Index1"/>
        <w:rPr>
          <w:ins w:id="938" w:author="Stephen Michell" w:date="2018-01-20T13:35:00Z"/>
          <w:noProof/>
        </w:rPr>
      </w:pPr>
      <w:ins w:id="939" w:author="Stephen Michell" w:date="2018-01-20T13:35:00Z">
        <w:r w:rsidRPr="006271CE">
          <w:rPr>
            <w:i/>
            <w:noProof/>
          </w:rPr>
          <w:t>black-list</w:t>
        </w:r>
        <w:r>
          <w:rPr>
            <w:noProof/>
          </w:rPr>
          <w:t>, 127, 137</w:t>
        </w:r>
      </w:ins>
    </w:p>
    <w:p w14:paraId="6C0515E3" w14:textId="77777777" w:rsidR="00A4695D" w:rsidRDefault="00A4695D">
      <w:pPr>
        <w:pStyle w:val="Index1"/>
        <w:rPr>
          <w:ins w:id="940" w:author="Stephen Michell" w:date="2018-01-20T13:35:00Z"/>
          <w:noProof/>
        </w:rPr>
      </w:pPr>
      <w:ins w:id="941" w:author="Stephen Michell" w:date="2018-01-20T13:35:00Z">
        <w:r>
          <w:rPr>
            <w:noProof/>
          </w:rPr>
          <w:t>BLP – Violations of the Liskov substitution principle or contract model, 90, 161</w:t>
        </w:r>
      </w:ins>
    </w:p>
    <w:p w14:paraId="1A258D78" w14:textId="77777777" w:rsidR="00A4695D" w:rsidRDefault="00A4695D">
      <w:pPr>
        <w:pStyle w:val="Index1"/>
        <w:rPr>
          <w:ins w:id="942" w:author="Stephen Michell" w:date="2018-01-20T13:35:00Z"/>
          <w:noProof/>
        </w:rPr>
      </w:pPr>
      <w:ins w:id="943" w:author="Stephen Michell" w:date="2018-01-20T13:35:00Z">
        <w:r>
          <w:rPr>
            <w:noProof/>
          </w:rPr>
          <w:t>BQF – Unspecified behaviour, 108, 109, 111</w:t>
        </w:r>
      </w:ins>
    </w:p>
    <w:p w14:paraId="2DB0EC91" w14:textId="77777777" w:rsidR="00A4695D" w:rsidRDefault="00A4695D">
      <w:pPr>
        <w:pStyle w:val="Index1"/>
        <w:rPr>
          <w:ins w:id="944" w:author="Stephen Michell" w:date="2018-01-20T13:35:00Z"/>
          <w:noProof/>
        </w:rPr>
      </w:pPr>
      <w:ins w:id="945" w:author="Stephen Michell" w:date="2018-01-20T13:35:00Z">
        <w:r w:rsidRPr="006271CE">
          <w:rPr>
            <w:noProof/>
          </w:rPr>
          <w:t>break</w:t>
        </w:r>
        <w:r>
          <w:rPr>
            <w:noProof/>
          </w:rPr>
          <w:t>, 70</w:t>
        </w:r>
      </w:ins>
    </w:p>
    <w:p w14:paraId="77704473" w14:textId="77777777" w:rsidR="00A4695D" w:rsidRDefault="00A4695D">
      <w:pPr>
        <w:pStyle w:val="Index1"/>
        <w:rPr>
          <w:ins w:id="946" w:author="Stephen Michell" w:date="2018-01-20T13:35:00Z"/>
          <w:noProof/>
        </w:rPr>
      </w:pPr>
      <w:ins w:id="947" w:author="Stephen Michell" w:date="2018-01-20T13:35:00Z">
        <w:r>
          <w:rPr>
            <w:noProof/>
          </w:rPr>
          <w:t>BRS – Obscure language features, 106</w:t>
        </w:r>
      </w:ins>
    </w:p>
    <w:p w14:paraId="28FEDE73" w14:textId="77777777" w:rsidR="00A4695D" w:rsidRDefault="00A4695D">
      <w:pPr>
        <w:pStyle w:val="Index1"/>
        <w:rPr>
          <w:ins w:id="948" w:author="Stephen Michell" w:date="2018-01-20T13:35:00Z"/>
          <w:noProof/>
        </w:rPr>
      </w:pPr>
      <w:ins w:id="949" w:author="Stephen Michell" w:date="2018-01-20T13:35:00Z">
        <w:r>
          <w:rPr>
            <w:noProof/>
          </w:rPr>
          <w:t>buffer boundary violation, 34</w:t>
        </w:r>
      </w:ins>
    </w:p>
    <w:p w14:paraId="54A8A031" w14:textId="77777777" w:rsidR="00A4695D" w:rsidRDefault="00A4695D">
      <w:pPr>
        <w:pStyle w:val="Index1"/>
        <w:rPr>
          <w:ins w:id="950" w:author="Stephen Michell" w:date="2018-01-20T13:35:00Z"/>
          <w:noProof/>
        </w:rPr>
      </w:pPr>
      <w:ins w:id="951" w:author="Stephen Michell" w:date="2018-01-20T13:35:00Z">
        <w:r>
          <w:rPr>
            <w:noProof/>
          </w:rPr>
          <w:t>buffer overflow, 34, 37</w:t>
        </w:r>
      </w:ins>
    </w:p>
    <w:p w14:paraId="64165D67" w14:textId="77777777" w:rsidR="00A4695D" w:rsidRDefault="00A4695D">
      <w:pPr>
        <w:pStyle w:val="Index1"/>
        <w:rPr>
          <w:ins w:id="952" w:author="Stephen Michell" w:date="2018-01-20T13:35:00Z"/>
          <w:noProof/>
        </w:rPr>
      </w:pPr>
      <w:ins w:id="953" w:author="Stephen Michell" w:date="2018-01-20T13:35:00Z">
        <w:r>
          <w:rPr>
            <w:noProof/>
          </w:rPr>
          <w:t>buffer underwrite, 34</w:t>
        </w:r>
      </w:ins>
    </w:p>
    <w:p w14:paraId="490A1DF2" w14:textId="77777777" w:rsidR="00A4695D" w:rsidRDefault="00A4695D">
      <w:pPr>
        <w:pStyle w:val="Index1"/>
        <w:rPr>
          <w:ins w:id="954" w:author="Stephen Michell" w:date="2018-01-20T13:35:00Z"/>
          <w:noProof/>
        </w:rPr>
      </w:pPr>
      <w:ins w:id="955" w:author="Stephen Michell" w:date="2018-01-20T13:35:00Z">
        <w:r>
          <w:rPr>
            <w:noProof/>
          </w:rPr>
          <w:t>BVQ – Unspecified functionality, 158</w:t>
        </w:r>
      </w:ins>
    </w:p>
    <w:p w14:paraId="242BAB7A" w14:textId="77777777" w:rsidR="00A4695D" w:rsidRDefault="00A4695D">
      <w:pPr>
        <w:pStyle w:val="Index1"/>
        <w:rPr>
          <w:ins w:id="956" w:author="Stephen Michell" w:date="2018-01-20T13:35:00Z"/>
          <w:noProof/>
        </w:rPr>
      </w:pPr>
      <w:ins w:id="957" w:author="Stephen Michell" w:date="2018-01-20T13:35:00Z">
        <w:r>
          <w:rPr>
            <w:noProof/>
          </w:rPr>
          <w:t>C, 57, 59, 60, 61, 67, 68, 70, 73</w:t>
        </w:r>
      </w:ins>
    </w:p>
    <w:p w14:paraId="3A5E23A3" w14:textId="77777777" w:rsidR="00A4695D" w:rsidRDefault="00A4695D">
      <w:pPr>
        <w:pStyle w:val="Index1"/>
        <w:rPr>
          <w:ins w:id="958" w:author="Stephen Michell" w:date="2018-01-20T13:35:00Z"/>
          <w:noProof/>
        </w:rPr>
      </w:pPr>
      <w:ins w:id="959" w:author="Stephen Michell" w:date="2018-01-20T13:35:00Z">
        <w:r>
          <w:rPr>
            <w:noProof/>
          </w:rPr>
          <w:t>C++, 57, 61, 68, 73, 86, 102</w:t>
        </w:r>
      </w:ins>
    </w:p>
    <w:p w14:paraId="488A0685" w14:textId="77777777" w:rsidR="00A4695D" w:rsidRDefault="00A4695D">
      <w:pPr>
        <w:pStyle w:val="Index1"/>
        <w:rPr>
          <w:ins w:id="960" w:author="Stephen Michell" w:date="2018-01-20T13:35:00Z"/>
          <w:noProof/>
        </w:rPr>
      </w:pPr>
      <w:ins w:id="961" w:author="Stephen Michell" w:date="2018-01-20T13:35:00Z">
        <w:r w:rsidRPr="006271CE">
          <w:rPr>
            <w:noProof/>
          </w:rPr>
          <w:t>call by copy</w:t>
        </w:r>
        <w:r>
          <w:rPr>
            <w:noProof/>
          </w:rPr>
          <w:t>, 71</w:t>
        </w:r>
      </w:ins>
    </w:p>
    <w:p w14:paraId="72290224" w14:textId="77777777" w:rsidR="00A4695D" w:rsidRDefault="00A4695D">
      <w:pPr>
        <w:pStyle w:val="Index1"/>
        <w:rPr>
          <w:ins w:id="962" w:author="Stephen Michell" w:date="2018-01-20T13:35:00Z"/>
          <w:noProof/>
        </w:rPr>
      </w:pPr>
      <w:ins w:id="963" w:author="Stephen Michell" w:date="2018-01-20T13:35:00Z">
        <w:r w:rsidRPr="006271CE">
          <w:rPr>
            <w:noProof/>
          </w:rPr>
          <w:t>call by name</w:t>
        </w:r>
        <w:r>
          <w:rPr>
            <w:noProof/>
          </w:rPr>
          <w:t>, 71</w:t>
        </w:r>
      </w:ins>
    </w:p>
    <w:p w14:paraId="2A441983" w14:textId="77777777" w:rsidR="00A4695D" w:rsidRDefault="00A4695D">
      <w:pPr>
        <w:pStyle w:val="Index1"/>
        <w:rPr>
          <w:ins w:id="964" w:author="Stephen Michell" w:date="2018-01-20T13:35:00Z"/>
          <w:noProof/>
        </w:rPr>
      </w:pPr>
      <w:ins w:id="965" w:author="Stephen Michell" w:date="2018-01-20T13:35:00Z">
        <w:r w:rsidRPr="006271CE">
          <w:rPr>
            <w:noProof/>
          </w:rPr>
          <w:t>call by reference</w:t>
        </w:r>
        <w:r>
          <w:rPr>
            <w:noProof/>
          </w:rPr>
          <w:t>, 71</w:t>
        </w:r>
      </w:ins>
    </w:p>
    <w:p w14:paraId="119388F0" w14:textId="77777777" w:rsidR="00A4695D" w:rsidRDefault="00A4695D">
      <w:pPr>
        <w:pStyle w:val="Index1"/>
        <w:rPr>
          <w:ins w:id="966" w:author="Stephen Michell" w:date="2018-01-20T13:35:00Z"/>
          <w:noProof/>
        </w:rPr>
      </w:pPr>
      <w:ins w:id="967" w:author="Stephen Michell" w:date="2018-01-20T13:35:00Z">
        <w:r w:rsidRPr="006271CE">
          <w:rPr>
            <w:noProof/>
          </w:rPr>
          <w:t>call by result</w:t>
        </w:r>
        <w:r>
          <w:rPr>
            <w:noProof/>
          </w:rPr>
          <w:t>, 71</w:t>
        </w:r>
      </w:ins>
    </w:p>
    <w:p w14:paraId="63F92A90" w14:textId="77777777" w:rsidR="00A4695D" w:rsidRDefault="00A4695D">
      <w:pPr>
        <w:pStyle w:val="Index1"/>
        <w:rPr>
          <w:ins w:id="968" w:author="Stephen Michell" w:date="2018-01-20T13:35:00Z"/>
          <w:noProof/>
        </w:rPr>
      </w:pPr>
      <w:ins w:id="969" w:author="Stephen Michell" w:date="2018-01-20T13:35:00Z">
        <w:r w:rsidRPr="006271CE">
          <w:rPr>
            <w:noProof/>
          </w:rPr>
          <w:t>call by value</w:t>
        </w:r>
        <w:r>
          <w:rPr>
            <w:noProof/>
          </w:rPr>
          <w:t>, 71</w:t>
        </w:r>
      </w:ins>
    </w:p>
    <w:p w14:paraId="68E2CC2C" w14:textId="77777777" w:rsidR="00A4695D" w:rsidRDefault="00A4695D">
      <w:pPr>
        <w:pStyle w:val="Index1"/>
        <w:rPr>
          <w:ins w:id="970" w:author="Stephen Michell" w:date="2018-01-20T13:35:00Z"/>
          <w:noProof/>
        </w:rPr>
      </w:pPr>
      <w:ins w:id="971" w:author="Stephen Michell" w:date="2018-01-20T13:35:00Z">
        <w:r w:rsidRPr="006271CE">
          <w:rPr>
            <w:noProof/>
          </w:rPr>
          <w:t>call by value-result</w:t>
        </w:r>
        <w:r>
          <w:rPr>
            <w:noProof/>
          </w:rPr>
          <w:t>, 71</w:t>
        </w:r>
      </w:ins>
    </w:p>
    <w:p w14:paraId="5FBFA978" w14:textId="77777777" w:rsidR="00A4695D" w:rsidRDefault="00A4695D">
      <w:pPr>
        <w:pStyle w:val="Index1"/>
        <w:rPr>
          <w:ins w:id="972" w:author="Stephen Michell" w:date="2018-01-20T13:35:00Z"/>
          <w:noProof/>
        </w:rPr>
      </w:pPr>
      <w:ins w:id="973" w:author="Stephen Michell" w:date="2018-01-20T13:35:00Z">
        <w:r>
          <w:rPr>
            <w:noProof/>
          </w:rPr>
          <w:t>CBF – Unrestricted file upload, 126</w:t>
        </w:r>
      </w:ins>
    </w:p>
    <w:p w14:paraId="56D5599A" w14:textId="77777777" w:rsidR="00A4695D" w:rsidRDefault="00A4695D">
      <w:pPr>
        <w:pStyle w:val="Index1"/>
        <w:rPr>
          <w:ins w:id="974" w:author="Stephen Michell" w:date="2018-01-20T13:35:00Z"/>
          <w:noProof/>
        </w:rPr>
      </w:pPr>
      <w:ins w:id="975" w:author="Stephen Michell" w:date="2018-01-20T13:35:00Z">
        <w:r>
          <w:rPr>
            <w:noProof/>
          </w:rPr>
          <w:t>CCB – Enumerator issues, 29</w:t>
        </w:r>
      </w:ins>
    </w:p>
    <w:p w14:paraId="51DB5032" w14:textId="77777777" w:rsidR="00A4695D" w:rsidRDefault="00A4695D">
      <w:pPr>
        <w:pStyle w:val="Index1"/>
        <w:rPr>
          <w:ins w:id="976" w:author="Stephen Michell" w:date="2018-01-20T13:35:00Z"/>
          <w:noProof/>
        </w:rPr>
      </w:pPr>
      <w:ins w:id="977" w:author="Stephen Michell" w:date="2018-01-20T13:35:00Z">
        <w:r w:rsidRPr="006271CE">
          <w:rPr>
            <w:noProof/>
            <w:lang w:val="en-CA"/>
          </w:rPr>
          <w:t>CCM - Time consumption measurement</w:t>
        </w:r>
        <w:r>
          <w:rPr>
            <w:noProof/>
          </w:rPr>
          <w:t>, 156</w:t>
        </w:r>
      </w:ins>
    </w:p>
    <w:p w14:paraId="65A0738A" w14:textId="77777777" w:rsidR="00A4695D" w:rsidRDefault="00A4695D">
      <w:pPr>
        <w:pStyle w:val="Index1"/>
        <w:rPr>
          <w:ins w:id="978" w:author="Stephen Michell" w:date="2018-01-20T13:35:00Z"/>
          <w:noProof/>
        </w:rPr>
      </w:pPr>
      <w:ins w:id="979" w:author="Stephen Michell" w:date="2018-01-20T13:35:00Z">
        <w:r w:rsidRPr="006271CE">
          <w:rPr>
            <w:noProof/>
            <w:lang w:val="en-CA"/>
          </w:rPr>
          <w:t xml:space="preserve">CDJ – </w:t>
        </w:r>
        <w:r>
          <w:rPr>
            <w:noProof/>
          </w:rPr>
          <w:t>Time drift and jitter, 165</w:t>
        </w:r>
      </w:ins>
    </w:p>
    <w:p w14:paraId="577D6C1E" w14:textId="77777777" w:rsidR="00A4695D" w:rsidRDefault="00A4695D">
      <w:pPr>
        <w:pStyle w:val="Index1"/>
        <w:rPr>
          <w:ins w:id="980" w:author="Stephen Michell" w:date="2018-01-20T13:35:00Z"/>
          <w:noProof/>
        </w:rPr>
      </w:pPr>
      <w:ins w:id="981" w:author="Stephen Michell" w:date="2018-01-20T13:35:00Z">
        <w:r>
          <w:rPr>
            <w:noProof/>
          </w:rPr>
          <w:t>CGA – Concurrency – Activation, 114</w:t>
        </w:r>
      </w:ins>
    </w:p>
    <w:p w14:paraId="01A9A5D3" w14:textId="77777777" w:rsidR="00A4695D" w:rsidRDefault="00A4695D">
      <w:pPr>
        <w:pStyle w:val="Index1"/>
        <w:rPr>
          <w:ins w:id="982" w:author="Stephen Michell" w:date="2018-01-20T13:35:00Z"/>
          <w:noProof/>
        </w:rPr>
      </w:pPr>
      <w:ins w:id="983" w:author="Stephen Michell" w:date="2018-01-20T13:35:00Z">
        <w:r w:rsidRPr="006271CE">
          <w:rPr>
            <w:noProof/>
            <w:lang w:val="en-CA"/>
          </w:rPr>
          <w:t>CGM – Clock issues</w:t>
        </w:r>
        <w:r>
          <w:rPr>
            <w:noProof/>
          </w:rPr>
          <w:t>, 163</w:t>
        </w:r>
      </w:ins>
    </w:p>
    <w:p w14:paraId="644B4AD8" w14:textId="77777777" w:rsidR="00A4695D" w:rsidRDefault="00A4695D">
      <w:pPr>
        <w:pStyle w:val="Index1"/>
        <w:rPr>
          <w:ins w:id="984" w:author="Stephen Michell" w:date="2018-01-20T13:35:00Z"/>
          <w:noProof/>
        </w:rPr>
      </w:pPr>
      <w:ins w:id="985" w:author="Stephen Michell" w:date="2018-01-20T13:35:00Z">
        <w:r w:rsidRPr="006271CE">
          <w:rPr>
            <w:noProof/>
            <w:lang w:val="en-CA"/>
          </w:rPr>
          <w:t>CGM – Lock protocol errors</w:t>
        </w:r>
        <w:r>
          <w:rPr>
            <w:noProof/>
          </w:rPr>
          <w:t>, 121</w:t>
        </w:r>
      </w:ins>
    </w:p>
    <w:p w14:paraId="37832D57" w14:textId="77777777" w:rsidR="00A4695D" w:rsidRDefault="00A4695D">
      <w:pPr>
        <w:pStyle w:val="Index1"/>
        <w:rPr>
          <w:ins w:id="986" w:author="Stephen Michell" w:date="2018-01-20T13:35:00Z"/>
          <w:noProof/>
        </w:rPr>
      </w:pPr>
      <w:ins w:id="987" w:author="Stephen Michell" w:date="2018-01-20T13:35:00Z">
        <w:r w:rsidRPr="006271CE">
          <w:rPr>
            <w:noProof/>
            <w:lang w:val="en-CA"/>
          </w:rPr>
          <w:t>CGS – Concurrency – Premature termination</w:t>
        </w:r>
        <w:r>
          <w:rPr>
            <w:noProof/>
          </w:rPr>
          <w:t>, 119</w:t>
        </w:r>
      </w:ins>
    </w:p>
    <w:p w14:paraId="3E6F44FD" w14:textId="77777777" w:rsidR="00A4695D" w:rsidRDefault="00A4695D">
      <w:pPr>
        <w:pStyle w:val="Index1"/>
        <w:rPr>
          <w:ins w:id="988" w:author="Stephen Michell" w:date="2018-01-20T13:35:00Z"/>
          <w:noProof/>
        </w:rPr>
      </w:pPr>
      <w:ins w:id="989" w:author="Stephen Michell" w:date="2018-01-20T13:35:00Z">
        <w:r w:rsidRPr="006271CE">
          <w:rPr>
            <w:noProof/>
            <w:lang w:val="en-CA"/>
          </w:rPr>
          <w:t>CGT - Concurrency – Directed termination</w:t>
        </w:r>
        <w:r>
          <w:rPr>
            <w:noProof/>
          </w:rPr>
          <w:t>, 116</w:t>
        </w:r>
      </w:ins>
    </w:p>
    <w:p w14:paraId="4DB66458" w14:textId="77777777" w:rsidR="00A4695D" w:rsidRDefault="00A4695D">
      <w:pPr>
        <w:pStyle w:val="Index1"/>
        <w:rPr>
          <w:ins w:id="990" w:author="Stephen Michell" w:date="2018-01-20T13:35:00Z"/>
          <w:noProof/>
        </w:rPr>
      </w:pPr>
      <w:ins w:id="991" w:author="Stephen Michell" w:date="2018-01-20T13:35:00Z">
        <w:r>
          <w:rPr>
            <w:noProof/>
          </w:rPr>
          <w:t>CGX – Concurrent data access, 117</w:t>
        </w:r>
      </w:ins>
    </w:p>
    <w:p w14:paraId="693453EA" w14:textId="77777777" w:rsidR="00A4695D" w:rsidRDefault="00A4695D">
      <w:pPr>
        <w:pStyle w:val="Index1"/>
        <w:rPr>
          <w:ins w:id="992" w:author="Stephen Michell" w:date="2018-01-20T13:35:00Z"/>
          <w:noProof/>
        </w:rPr>
      </w:pPr>
      <w:ins w:id="993" w:author="Stephen Michell" w:date="2018-01-20T13:35:00Z">
        <w:r w:rsidRPr="006271CE">
          <w:rPr>
            <w:noProof/>
            <w:lang w:val="en-CA"/>
          </w:rPr>
          <w:t>CGY – Inadequately secure communication of shared resources</w:t>
        </w:r>
        <w:r>
          <w:rPr>
            <w:noProof/>
          </w:rPr>
          <w:t>, 153</w:t>
        </w:r>
      </w:ins>
    </w:p>
    <w:p w14:paraId="178430F2" w14:textId="77777777" w:rsidR="00A4695D" w:rsidRDefault="00A4695D">
      <w:pPr>
        <w:pStyle w:val="Index1"/>
        <w:rPr>
          <w:ins w:id="994" w:author="Stephen Michell" w:date="2018-01-20T13:35:00Z"/>
          <w:noProof/>
        </w:rPr>
      </w:pPr>
      <w:ins w:id="995" w:author="Stephen Michell" w:date="2018-01-20T13:35:00Z">
        <w:r w:rsidRPr="006271CE">
          <w:rPr>
            <w:rFonts w:cs="Arial-BoldMT"/>
            <w:bCs/>
            <w:noProof/>
          </w:rPr>
          <w:t xml:space="preserve">CJM </w:t>
        </w:r>
        <w:r>
          <w:rPr>
            <w:noProof/>
          </w:rPr>
          <w:t>– String termination, 33</w:t>
        </w:r>
      </w:ins>
    </w:p>
    <w:p w14:paraId="45566DD5" w14:textId="77777777" w:rsidR="00A4695D" w:rsidRDefault="00A4695D">
      <w:pPr>
        <w:pStyle w:val="Index1"/>
        <w:rPr>
          <w:ins w:id="996" w:author="Stephen Michell" w:date="2018-01-20T13:35:00Z"/>
          <w:noProof/>
        </w:rPr>
      </w:pPr>
      <w:ins w:id="997" w:author="Stephen Michell" w:date="2018-01-20T13:35:00Z">
        <w:r>
          <w:rPr>
            <w:noProof/>
          </w:rPr>
          <w:t>CLL – Switch statements and static analysis, 64</w:t>
        </w:r>
      </w:ins>
    </w:p>
    <w:p w14:paraId="1FC06DE1" w14:textId="77777777" w:rsidR="00A4695D" w:rsidRDefault="00A4695D">
      <w:pPr>
        <w:pStyle w:val="Index1"/>
        <w:rPr>
          <w:ins w:id="998" w:author="Stephen Michell" w:date="2018-01-20T13:35:00Z"/>
          <w:noProof/>
        </w:rPr>
      </w:pPr>
      <w:ins w:id="999" w:author="Stephen Michell" w:date="2018-01-20T13:35:00Z">
        <w:r>
          <w:rPr>
            <w:noProof/>
          </w:rPr>
          <w:t>concurrency, 10</w:t>
        </w:r>
      </w:ins>
    </w:p>
    <w:p w14:paraId="344420FD" w14:textId="77777777" w:rsidR="00A4695D" w:rsidRDefault="00A4695D">
      <w:pPr>
        <w:pStyle w:val="Index1"/>
        <w:rPr>
          <w:ins w:id="1000" w:author="Stephen Michell" w:date="2018-01-20T13:35:00Z"/>
          <w:noProof/>
        </w:rPr>
      </w:pPr>
      <w:ins w:id="1001" w:author="Stephen Michell" w:date="2018-01-20T13:35:00Z">
        <w:r w:rsidRPr="006271CE">
          <w:rPr>
            <w:noProof/>
          </w:rPr>
          <w:t>continue</w:t>
        </w:r>
        <w:r>
          <w:rPr>
            <w:noProof/>
          </w:rPr>
          <w:t>, 70</w:t>
        </w:r>
      </w:ins>
    </w:p>
    <w:p w14:paraId="34B251FE" w14:textId="77777777" w:rsidR="00A4695D" w:rsidRDefault="00A4695D">
      <w:pPr>
        <w:pStyle w:val="Index1"/>
        <w:rPr>
          <w:ins w:id="1002" w:author="Stephen Michell" w:date="2018-01-20T13:35:00Z"/>
          <w:noProof/>
        </w:rPr>
      </w:pPr>
      <w:ins w:id="1003" w:author="Stephen Michell" w:date="2018-01-20T13:35:00Z">
        <w:r w:rsidRPr="006271CE">
          <w:rPr>
            <w:noProof/>
          </w:rPr>
          <w:t>cryptologic</w:t>
        </w:r>
        <w:r>
          <w:rPr>
            <w:noProof/>
          </w:rPr>
          <w:t>, 152</w:t>
        </w:r>
      </w:ins>
    </w:p>
    <w:p w14:paraId="38004D13" w14:textId="77777777" w:rsidR="00A4695D" w:rsidRDefault="00A4695D">
      <w:pPr>
        <w:pStyle w:val="Index1"/>
        <w:rPr>
          <w:ins w:id="1004" w:author="Stephen Michell" w:date="2018-01-20T13:35:00Z"/>
          <w:noProof/>
        </w:rPr>
      </w:pPr>
      <w:ins w:id="1005" w:author="Stephen Michell" w:date="2018-01-20T13:35:00Z">
        <w:r>
          <w:rPr>
            <w:noProof/>
          </w:rPr>
          <w:t>CSJ – Passing parameters and return values, 71, 97</w:t>
        </w:r>
      </w:ins>
    </w:p>
    <w:p w14:paraId="7E999688" w14:textId="77777777" w:rsidR="00A4695D" w:rsidRDefault="00A4695D">
      <w:pPr>
        <w:pStyle w:val="Index1"/>
        <w:rPr>
          <w:ins w:id="1006" w:author="Stephen Michell" w:date="2018-01-20T13:35:00Z"/>
          <w:noProof/>
        </w:rPr>
      </w:pPr>
      <w:ins w:id="1007" w:author="Stephen Michell" w:date="2018-01-20T13:35:00Z">
        <w:r>
          <w:rPr>
            <w:noProof/>
          </w:rPr>
          <w:t>dangling reference, 42</w:t>
        </w:r>
      </w:ins>
    </w:p>
    <w:p w14:paraId="6530EE4B" w14:textId="77777777" w:rsidR="00A4695D" w:rsidRDefault="00A4695D">
      <w:pPr>
        <w:pStyle w:val="Index1"/>
        <w:rPr>
          <w:ins w:id="1008" w:author="Stephen Michell" w:date="2018-01-20T13:35:00Z"/>
          <w:noProof/>
        </w:rPr>
      </w:pPr>
      <w:ins w:id="1009" w:author="Stephen Michell" w:date="2018-01-20T13:35:00Z">
        <w:r>
          <w:rPr>
            <w:noProof/>
          </w:rPr>
          <w:t>DCM – Dangling references to stack frames, 73</w:t>
        </w:r>
      </w:ins>
    </w:p>
    <w:p w14:paraId="21329C13" w14:textId="77777777" w:rsidR="00A4695D" w:rsidRDefault="00A4695D">
      <w:pPr>
        <w:pStyle w:val="Index1"/>
        <w:rPr>
          <w:ins w:id="1010" w:author="Stephen Michell" w:date="2018-01-20T13:35:00Z"/>
          <w:noProof/>
        </w:rPr>
      </w:pPr>
      <w:ins w:id="1011" w:author="Stephen Michell" w:date="2018-01-20T13:35:00Z">
        <w:r>
          <w:rPr>
            <w:noProof/>
          </w:rPr>
          <w:t>Deactivated code, 63</w:t>
        </w:r>
      </w:ins>
    </w:p>
    <w:p w14:paraId="2D9A3CCD" w14:textId="77777777" w:rsidR="00A4695D" w:rsidRDefault="00A4695D">
      <w:pPr>
        <w:pStyle w:val="Index1"/>
        <w:rPr>
          <w:ins w:id="1012" w:author="Stephen Michell" w:date="2018-01-20T13:35:00Z"/>
          <w:noProof/>
        </w:rPr>
      </w:pPr>
      <w:ins w:id="1013" w:author="Stephen Michell" w:date="2018-01-20T13:35:00Z">
        <w:r>
          <w:rPr>
            <w:noProof/>
          </w:rPr>
          <w:t>Dead code, 62</w:t>
        </w:r>
      </w:ins>
    </w:p>
    <w:p w14:paraId="111B4B48" w14:textId="77777777" w:rsidR="00A4695D" w:rsidRDefault="00A4695D">
      <w:pPr>
        <w:pStyle w:val="Index1"/>
        <w:rPr>
          <w:ins w:id="1014" w:author="Stephen Michell" w:date="2018-01-20T13:35:00Z"/>
          <w:noProof/>
        </w:rPr>
      </w:pPr>
      <w:ins w:id="1015" w:author="Stephen Michell" w:date="2018-01-20T13:35:00Z">
        <w:r w:rsidRPr="006271CE">
          <w:rPr>
            <w:noProof/>
            <w:lang w:val="en-CA"/>
          </w:rPr>
          <w:lastRenderedPageBreak/>
          <w:t>deadlock</w:t>
        </w:r>
        <w:r>
          <w:rPr>
            <w:noProof/>
          </w:rPr>
          <w:t>, 122</w:t>
        </w:r>
      </w:ins>
    </w:p>
    <w:p w14:paraId="5F23D595" w14:textId="77777777" w:rsidR="00A4695D" w:rsidRDefault="00A4695D">
      <w:pPr>
        <w:pStyle w:val="Index1"/>
        <w:rPr>
          <w:ins w:id="1016" w:author="Stephen Michell" w:date="2018-01-20T13:35:00Z"/>
          <w:noProof/>
        </w:rPr>
      </w:pPr>
      <w:ins w:id="1017" w:author="Stephen Michell" w:date="2018-01-20T13:35:00Z">
        <w:r w:rsidRPr="006271CE">
          <w:rPr>
            <w:noProof/>
            <w:lang w:eastAsia="ja-JP"/>
          </w:rPr>
          <w:t>DHU – Inclusion of functionality from untrusted control sphere</w:t>
        </w:r>
        <w:r>
          <w:rPr>
            <w:noProof/>
          </w:rPr>
          <w:t>, 129</w:t>
        </w:r>
      </w:ins>
    </w:p>
    <w:p w14:paraId="7CC59974" w14:textId="77777777" w:rsidR="00A4695D" w:rsidRDefault="00A4695D">
      <w:pPr>
        <w:pStyle w:val="Index1"/>
        <w:rPr>
          <w:ins w:id="1018" w:author="Stephen Michell" w:date="2018-01-20T13:35:00Z"/>
          <w:noProof/>
        </w:rPr>
      </w:pPr>
      <w:ins w:id="1019" w:author="Stephen Michell" w:date="2018-01-20T13:35:00Z">
        <w:r>
          <w:rPr>
            <w:noProof/>
          </w:rPr>
          <w:t>Diffie-Hellman-style, 144</w:t>
        </w:r>
      </w:ins>
    </w:p>
    <w:p w14:paraId="439CFFA9" w14:textId="77777777" w:rsidR="00A4695D" w:rsidRDefault="00A4695D">
      <w:pPr>
        <w:pStyle w:val="Index1"/>
        <w:rPr>
          <w:ins w:id="1020" w:author="Stephen Michell" w:date="2018-01-20T13:35:00Z"/>
          <w:noProof/>
        </w:rPr>
      </w:pPr>
      <w:ins w:id="1021" w:author="Stephen Michell" w:date="2018-01-20T13:35:00Z">
        <w:r w:rsidRPr="006271CE">
          <w:rPr>
            <w:noProof/>
            <w:lang w:val="en-GB"/>
          </w:rPr>
          <w:t>digital signature</w:t>
        </w:r>
        <w:r>
          <w:rPr>
            <w:noProof/>
          </w:rPr>
          <w:t>, 100</w:t>
        </w:r>
      </w:ins>
    </w:p>
    <w:p w14:paraId="7908CE6F" w14:textId="77777777" w:rsidR="00A4695D" w:rsidRDefault="00A4695D">
      <w:pPr>
        <w:pStyle w:val="Index1"/>
        <w:rPr>
          <w:ins w:id="1022" w:author="Stephen Michell" w:date="2018-01-20T13:35:00Z"/>
          <w:noProof/>
        </w:rPr>
      </w:pPr>
      <w:ins w:id="1023" w:author="Stephen Michell" w:date="2018-01-20T13:35:00Z">
        <w:r>
          <w:rPr>
            <w:noProof/>
          </w:rPr>
          <w:t>DJS – Inter-language calling, 97</w:t>
        </w:r>
      </w:ins>
    </w:p>
    <w:p w14:paraId="61E46292" w14:textId="77777777" w:rsidR="00A4695D" w:rsidRDefault="00A4695D">
      <w:pPr>
        <w:pStyle w:val="Index1"/>
        <w:rPr>
          <w:ins w:id="1024" w:author="Stephen Michell" w:date="2018-01-20T13:35:00Z"/>
          <w:noProof/>
        </w:rPr>
      </w:pPr>
      <w:ins w:id="1025" w:author="Stephen Michell" w:date="2018-01-20T13:35:00Z">
        <w:r>
          <w:rPr>
            <w:noProof/>
          </w:rPr>
          <w:t>DLB – Download of code without integrity check, 127</w:t>
        </w:r>
      </w:ins>
    </w:p>
    <w:p w14:paraId="11A66AC3" w14:textId="77777777" w:rsidR="00A4695D" w:rsidRDefault="00A4695D">
      <w:pPr>
        <w:pStyle w:val="Index1"/>
        <w:rPr>
          <w:ins w:id="1026" w:author="Stephen Michell" w:date="2018-01-20T13:35:00Z"/>
          <w:noProof/>
        </w:rPr>
      </w:pPr>
      <w:ins w:id="1027" w:author="Stephen Michell" w:date="2018-01-20T13:35:00Z">
        <w:r w:rsidRPr="006271CE">
          <w:rPr>
            <w:noProof/>
          </w:rPr>
          <w:t>DoS</w:t>
        </w:r>
      </w:ins>
    </w:p>
    <w:p w14:paraId="385A67A6" w14:textId="77777777" w:rsidR="00A4695D" w:rsidRDefault="00A4695D">
      <w:pPr>
        <w:pStyle w:val="Index2"/>
        <w:tabs>
          <w:tab w:val="right" w:leader="dot" w:pos="4735"/>
        </w:tabs>
        <w:rPr>
          <w:ins w:id="1028" w:author="Stephen Michell" w:date="2018-01-20T13:35:00Z"/>
          <w:noProof/>
        </w:rPr>
      </w:pPr>
      <w:ins w:id="1029" w:author="Stephen Michell" w:date="2018-01-20T13:35:00Z">
        <w:r>
          <w:rPr>
            <w:noProof/>
          </w:rPr>
          <w:t>Denial of Service, 142</w:t>
        </w:r>
      </w:ins>
    </w:p>
    <w:p w14:paraId="7F47169B" w14:textId="77777777" w:rsidR="00A4695D" w:rsidRDefault="00A4695D">
      <w:pPr>
        <w:pStyle w:val="Index1"/>
        <w:rPr>
          <w:ins w:id="1030" w:author="Stephen Michell" w:date="2018-01-20T13:35:00Z"/>
          <w:noProof/>
        </w:rPr>
      </w:pPr>
      <w:ins w:id="1031" w:author="Stephen Michell" w:date="2018-01-20T13:35:00Z">
        <w:r w:rsidRPr="006271CE">
          <w:rPr>
            <w:noProof/>
          </w:rPr>
          <w:t>dynamically linked</w:t>
        </w:r>
        <w:r>
          <w:rPr>
            <w:noProof/>
          </w:rPr>
          <w:t>, 99</w:t>
        </w:r>
      </w:ins>
    </w:p>
    <w:p w14:paraId="653B2733" w14:textId="77777777" w:rsidR="00A4695D" w:rsidRDefault="00A4695D">
      <w:pPr>
        <w:pStyle w:val="Index1"/>
        <w:rPr>
          <w:ins w:id="1032" w:author="Stephen Michell" w:date="2018-01-20T13:35:00Z"/>
          <w:noProof/>
        </w:rPr>
      </w:pPr>
      <w:ins w:id="1033" w:author="Stephen Michell" w:date="2018-01-20T13:35:00Z">
        <w:r>
          <w:rPr>
            <w:noProof/>
          </w:rPr>
          <w:t>EFS – Use of unchecked data from an uncontrolled or tainted source, 130</w:t>
        </w:r>
      </w:ins>
    </w:p>
    <w:p w14:paraId="295BC923" w14:textId="77777777" w:rsidR="00A4695D" w:rsidRDefault="00A4695D">
      <w:pPr>
        <w:pStyle w:val="Index1"/>
        <w:rPr>
          <w:ins w:id="1034" w:author="Stephen Michell" w:date="2018-01-20T13:35:00Z"/>
          <w:noProof/>
        </w:rPr>
      </w:pPr>
      <w:ins w:id="1035" w:author="Stephen Michell" w:date="2018-01-20T13:35:00Z">
        <w:r>
          <w:rPr>
            <w:noProof/>
          </w:rPr>
          <w:t>encryption, 151, 152</w:t>
        </w:r>
      </w:ins>
    </w:p>
    <w:p w14:paraId="414015FD" w14:textId="77777777" w:rsidR="00A4695D" w:rsidRDefault="00A4695D">
      <w:pPr>
        <w:pStyle w:val="Index1"/>
        <w:rPr>
          <w:ins w:id="1036" w:author="Stephen Michell" w:date="2018-01-20T13:35:00Z"/>
          <w:noProof/>
        </w:rPr>
      </w:pPr>
      <w:ins w:id="1037" w:author="Stephen Michell" w:date="2018-01-20T13:35:00Z">
        <w:r>
          <w:rPr>
            <w:noProof/>
          </w:rPr>
          <w:t>endian</w:t>
        </w:r>
      </w:ins>
    </w:p>
    <w:p w14:paraId="52984F52" w14:textId="77777777" w:rsidR="00A4695D" w:rsidRDefault="00A4695D">
      <w:pPr>
        <w:pStyle w:val="Index2"/>
        <w:tabs>
          <w:tab w:val="right" w:leader="dot" w:pos="4735"/>
        </w:tabs>
        <w:rPr>
          <w:ins w:id="1038" w:author="Stephen Michell" w:date="2018-01-20T13:35:00Z"/>
          <w:noProof/>
        </w:rPr>
      </w:pPr>
      <w:ins w:id="1039" w:author="Stephen Michell" w:date="2018-01-20T13:35:00Z">
        <w:r>
          <w:rPr>
            <w:noProof/>
          </w:rPr>
          <w:t>big, 25</w:t>
        </w:r>
      </w:ins>
    </w:p>
    <w:p w14:paraId="3827D069" w14:textId="77777777" w:rsidR="00A4695D" w:rsidRDefault="00A4695D">
      <w:pPr>
        <w:pStyle w:val="Index2"/>
        <w:tabs>
          <w:tab w:val="right" w:leader="dot" w:pos="4735"/>
        </w:tabs>
        <w:rPr>
          <w:ins w:id="1040" w:author="Stephen Michell" w:date="2018-01-20T13:35:00Z"/>
          <w:noProof/>
        </w:rPr>
      </w:pPr>
      <w:ins w:id="1041" w:author="Stephen Michell" w:date="2018-01-20T13:35:00Z">
        <w:r>
          <w:rPr>
            <w:noProof/>
          </w:rPr>
          <w:t>little, 25</w:t>
        </w:r>
      </w:ins>
    </w:p>
    <w:p w14:paraId="6A731AE4" w14:textId="77777777" w:rsidR="00A4695D" w:rsidRDefault="00A4695D">
      <w:pPr>
        <w:pStyle w:val="Index1"/>
        <w:rPr>
          <w:ins w:id="1042" w:author="Stephen Michell" w:date="2018-01-20T13:35:00Z"/>
          <w:noProof/>
        </w:rPr>
      </w:pPr>
      <w:ins w:id="1043" w:author="Stephen Michell" w:date="2018-01-20T13:35:00Z">
        <w:r>
          <w:rPr>
            <w:noProof/>
          </w:rPr>
          <w:t>endianness, 24</w:t>
        </w:r>
      </w:ins>
    </w:p>
    <w:p w14:paraId="5CDB995C" w14:textId="77777777" w:rsidR="00A4695D" w:rsidRDefault="00A4695D">
      <w:pPr>
        <w:pStyle w:val="Index1"/>
        <w:rPr>
          <w:ins w:id="1044" w:author="Stephen Michell" w:date="2018-01-20T13:35:00Z"/>
          <w:noProof/>
        </w:rPr>
      </w:pPr>
      <w:ins w:id="1045" w:author="Stephen Michell" w:date="2018-01-20T13:35:00Z">
        <w:r w:rsidRPr="006271CE">
          <w:rPr>
            <w:noProof/>
            <w:lang w:eastAsia="ar-SA"/>
          </w:rPr>
          <w:t>Enumerations</w:t>
        </w:r>
        <w:r>
          <w:rPr>
            <w:noProof/>
          </w:rPr>
          <w:t>, 29</w:t>
        </w:r>
      </w:ins>
    </w:p>
    <w:p w14:paraId="6F9733EA" w14:textId="77777777" w:rsidR="00A4695D" w:rsidRDefault="00A4695D">
      <w:pPr>
        <w:pStyle w:val="Index1"/>
        <w:rPr>
          <w:ins w:id="1046" w:author="Stephen Michell" w:date="2018-01-20T13:35:00Z"/>
          <w:noProof/>
        </w:rPr>
      </w:pPr>
      <w:ins w:id="1047" w:author="Stephen Michell" w:date="2018-01-20T13:35:00Z">
        <w:r>
          <w:rPr>
            <w:noProof/>
          </w:rPr>
          <w:t>EOJ – Demarcation of control flow, 65</w:t>
        </w:r>
      </w:ins>
    </w:p>
    <w:p w14:paraId="16AF7B84" w14:textId="77777777" w:rsidR="00A4695D" w:rsidRDefault="00A4695D">
      <w:pPr>
        <w:pStyle w:val="Index1"/>
        <w:rPr>
          <w:ins w:id="1048" w:author="Stephen Michell" w:date="2018-01-20T13:35:00Z"/>
          <w:noProof/>
        </w:rPr>
      </w:pPr>
      <w:ins w:id="1049" w:author="Stephen Michell" w:date="2018-01-20T13:35:00Z">
        <w:r>
          <w:rPr>
            <w:noProof/>
          </w:rPr>
          <w:t>EWD – Structured programming, 69</w:t>
        </w:r>
      </w:ins>
    </w:p>
    <w:p w14:paraId="652232D2" w14:textId="77777777" w:rsidR="00A4695D" w:rsidRDefault="00A4695D">
      <w:pPr>
        <w:pStyle w:val="Index1"/>
        <w:rPr>
          <w:ins w:id="1050" w:author="Stephen Michell" w:date="2018-01-20T13:35:00Z"/>
          <w:noProof/>
        </w:rPr>
      </w:pPr>
      <w:ins w:id="1051" w:author="Stephen Michell" w:date="2018-01-20T13:35:00Z">
        <w:r w:rsidRPr="006271CE">
          <w:rPr>
            <w:noProof/>
          </w:rPr>
          <w:t>EWF – Undefined behaviour</w:t>
        </w:r>
        <w:r>
          <w:rPr>
            <w:noProof/>
          </w:rPr>
          <w:t>, 108, 109, 111</w:t>
        </w:r>
      </w:ins>
    </w:p>
    <w:p w14:paraId="6C048125" w14:textId="77777777" w:rsidR="00A4695D" w:rsidRDefault="00A4695D">
      <w:pPr>
        <w:pStyle w:val="Index1"/>
        <w:rPr>
          <w:ins w:id="1052" w:author="Stephen Michell" w:date="2018-01-20T13:35:00Z"/>
          <w:noProof/>
        </w:rPr>
      </w:pPr>
      <w:ins w:id="1053" w:author="Stephen Michell" w:date="2018-01-20T13:35:00Z">
        <w:r>
          <w:rPr>
            <w:noProof/>
          </w:rPr>
          <w:t>EWR – Path traversal, 138</w:t>
        </w:r>
      </w:ins>
    </w:p>
    <w:p w14:paraId="03DB6700" w14:textId="77777777" w:rsidR="00A4695D" w:rsidRDefault="00A4695D">
      <w:pPr>
        <w:pStyle w:val="Index1"/>
        <w:rPr>
          <w:ins w:id="1054" w:author="Stephen Michell" w:date="2018-01-20T13:35:00Z"/>
          <w:noProof/>
        </w:rPr>
      </w:pPr>
      <w:ins w:id="1055" w:author="Stephen Michell" w:date="2018-01-20T13:35:00Z">
        <w:r>
          <w:rPr>
            <w:noProof/>
          </w:rPr>
          <w:t>exception handler, 102</w:t>
        </w:r>
      </w:ins>
    </w:p>
    <w:p w14:paraId="130B1689" w14:textId="77777777" w:rsidR="00A4695D" w:rsidRDefault="00A4695D">
      <w:pPr>
        <w:pStyle w:val="Index1"/>
        <w:rPr>
          <w:ins w:id="1056" w:author="Stephen Michell" w:date="2018-01-20T13:35:00Z"/>
          <w:noProof/>
        </w:rPr>
      </w:pPr>
      <w:ins w:id="1057" w:author="Stephen Michell" w:date="2018-01-20T13:35:00Z">
        <w:r w:rsidRPr="006271CE">
          <w:rPr>
            <w:noProof/>
          </w:rPr>
          <w:t>FAB – Implementation-defined behaviour</w:t>
        </w:r>
        <w:r>
          <w:rPr>
            <w:noProof/>
          </w:rPr>
          <w:t>, 108, 109, 111</w:t>
        </w:r>
      </w:ins>
    </w:p>
    <w:p w14:paraId="2B6C4DB4" w14:textId="77777777" w:rsidR="00A4695D" w:rsidRDefault="00A4695D">
      <w:pPr>
        <w:pStyle w:val="Index1"/>
        <w:rPr>
          <w:ins w:id="1058" w:author="Stephen Michell" w:date="2018-01-20T13:35:00Z"/>
          <w:noProof/>
        </w:rPr>
      </w:pPr>
      <w:ins w:id="1059" w:author="Stephen Michell" w:date="2018-01-20T13:35:00Z">
        <w:r>
          <w:rPr>
            <w:noProof/>
          </w:rPr>
          <w:t>FIF – Arithmetic wrap-around error, 44, 46</w:t>
        </w:r>
      </w:ins>
    </w:p>
    <w:p w14:paraId="74EDB440" w14:textId="77777777" w:rsidR="00A4695D" w:rsidRDefault="00A4695D">
      <w:pPr>
        <w:pStyle w:val="Index1"/>
        <w:rPr>
          <w:ins w:id="1060" w:author="Stephen Michell" w:date="2018-01-20T13:35:00Z"/>
          <w:noProof/>
        </w:rPr>
      </w:pPr>
      <w:ins w:id="1061" w:author="Stephen Michell" w:date="2018-01-20T13:35:00Z">
        <w:r>
          <w:rPr>
            <w:noProof/>
          </w:rPr>
          <w:t>FLC – Conversion errors, 31</w:t>
        </w:r>
      </w:ins>
    </w:p>
    <w:p w14:paraId="5E28EE7D" w14:textId="77777777" w:rsidR="00A4695D" w:rsidRDefault="00A4695D">
      <w:pPr>
        <w:pStyle w:val="Index1"/>
        <w:rPr>
          <w:ins w:id="1062" w:author="Stephen Michell" w:date="2018-01-20T13:35:00Z"/>
          <w:noProof/>
        </w:rPr>
      </w:pPr>
      <w:ins w:id="1063" w:author="Stephen Michell" w:date="2018-01-20T13:35:00Z">
        <w:r>
          <w:rPr>
            <w:noProof/>
          </w:rPr>
          <w:t>Fortran, 81</w:t>
        </w:r>
      </w:ins>
    </w:p>
    <w:p w14:paraId="63521955" w14:textId="77777777" w:rsidR="00A4695D" w:rsidRDefault="00A4695D">
      <w:pPr>
        <w:pStyle w:val="Index1"/>
        <w:rPr>
          <w:ins w:id="1064" w:author="Stephen Michell" w:date="2018-01-20T13:35:00Z"/>
          <w:noProof/>
        </w:rPr>
      </w:pPr>
      <w:ins w:id="1065" w:author="Stephen Michell" w:date="2018-01-20T13:35:00Z">
        <w:r>
          <w:rPr>
            <w:noProof/>
          </w:rPr>
          <w:t>GDL – Recursion, 77</w:t>
        </w:r>
      </w:ins>
    </w:p>
    <w:p w14:paraId="5FA2CF9B" w14:textId="77777777" w:rsidR="00A4695D" w:rsidRDefault="00A4695D">
      <w:pPr>
        <w:pStyle w:val="Index1"/>
        <w:rPr>
          <w:ins w:id="1066" w:author="Stephen Michell" w:date="2018-01-20T13:35:00Z"/>
          <w:noProof/>
        </w:rPr>
      </w:pPr>
      <w:ins w:id="1067" w:author="Stephen Michell" w:date="2018-01-20T13:35:00Z">
        <w:r>
          <w:rPr>
            <w:noProof/>
          </w:rPr>
          <w:t>generics, 86</w:t>
        </w:r>
      </w:ins>
    </w:p>
    <w:p w14:paraId="04036593" w14:textId="77777777" w:rsidR="00A4695D" w:rsidRDefault="00A4695D">
      <w:pPr>
        <w:pStyle w:val="Index1"/>
        <w:rPr>
          <w:ins w:id="1068" w:author="Stephen Michell" w:date="2018-01-20T13:35:00Z"/>
          <w:noProof/>
        </w:rPr>
      </w:pPr>
      <w:ins w:id="1069" w:author="Stephen Michell" w:date="2018-01-20T13:35:00Z">
        <w:r>
          <w:rPr>
            <w:noProof/>
          </w:rPr>
          <w:t>GIF, 127</w:t>
        </w:r>
      </w:ins>
    </w:p>
    <w:p w14:paraId="115C59F9" w14:textId="77777777" w:rsidR="00A4695D" w:rsidRDefault="00A4695D">
      <w:pPr>
        <w:pStyle w:val="Index1"/>
        <w:rPr>
          <w:ins w:id="1070" w:author="Stephen Michell" w:date="2018-01-20T13:35:00Z"/>
          <w:noProof/>
        </w:rPr>
      </w:pPr>
      <w:ins w:id="1071" w:author="Stephen Michell" w:date="2018-01-20T13:35:00Z">
        <w:r w:rsidRPr="006271CE">
          <w:rPr>
            <w:rFonts w:ascii="Courier New" w:hAnsi="Courier New"/>
            <w:noProof/>
          </w:rPr>
          <w:t>goto</w:t>
        </w:r>
        <w:r>
          <w:rPr>
            <w:noProof/>
          </w:rPr>
          <w:t>, 70</w:t>
        </w:r>
      </w:ins>
    </w:p>
    <w:p w14:paraId="1EF46752" w14:textId="77777777" w:rsidR="00A4695D" w:rsidRDefault="00A4695D">
      <w:pPr>
        <w:pStyle w:val="Index1"/>
        <w:rPr>
          <w:ins w:id="1072" w:author="Stephen Michell" w:date="2018-01-20T13:35:00Z"/>
          <w:noProof/>
        </w:rPr>
      </w:pPr>
      <w:ins w:id="1073" w:author="Stephen Michell" w:date="2018-01-20T13:35:00Z">
        <w:r>
          <w:rPr>
            <w:noProof/>
          </w:rPr>
          <w:t>HCB – Buffer boundary violation (buffer overflow), 34, 98</w:t>
        </w:r>
      </w:ins>
    </w:p>
    <w:p w14:paraId="212C81AB" w14:textId="77777777" w:rsidR="00A4695D" w:rsidRDefault="00A4695D">
      <w:pPr>
        <w:pStyle w:val="Index1"/>
        <w:rPr>
          <w:ins w:id="1074" w:author="Stephen Michell" w:date="2018-01-20T13:35:00Z"/>
          <w:noProof/>
        </w:rPr>
      </w:pPr>
      <w:ins w:id="1075" w:author="Stephen Michell" w:date="2018-01-20T13:35:00Z">
        <w:r>
          <w:rPr>
            <w:noProof/>
          </w:rPr>
          <w:t>HFC – Pointer type conversions, 39</w:t>
        </w:r>
      </w:ins>
    </w:p>
    <w:p w14:paraId="43773E89" w14:textId="77777777" w:rsidR="00A4695D" w:rsidRDefault="00A4695D">
      <w:pPr>
        <w:pStyle w:val="Index1"/>
        <w:rPr>
          <w:ins w:id="1076" w:author="Stephen Michell" w:date="2018-01-20T13:35:00Z"/>
          <w:noProof/>
        </w:rPr>
      </w:pPr>
      <w:ins w:id="1077" w:author="Stephen Michell" w:date="2018-01-20T13:35:00Z">
        <w:r>
          <w:rPr>
            <w:noProof/>
          </w:rPr>
          <w:t>HJW – unanticipated exceptions from library routines, 101</w:t>
        </w:r>
      </w:ins>
    </w:p>
    <w:p w14:paraId="50A6D733" w14:textId="77777777" w:rsidR="00A4695D" w:rsidRDefault="00A4695D">
      <w:pPr>
        <w:pStyle w:val="Index1"/>
        <w:rPr>
          <w:ins w:id="1078" w:author="Stephen Michell" w:date="2018-01-20T13:35:00Z"/>
          <w:noProof/>
        </w:rPr>
      </w:pPr>
      <w:ins w:id="1079" w:author="Stephen Michell" w:date="2018-01-20T13:35:00Z">
        <w:r w:rsidRPr="006271CE">
          <w:rPr>
            <w:noProof/>
          </w:rPr>
          <w:t>HTML</w:t>
        </w:r>
      </w:ins>
    </w:p>
    <w:p w14:paraId="2B9A99AB" w14:textId="77777777" w:rsidR="00A4695D" w:rsidRDefault="00A4695D">
      <w:pPr>
        <w:pStyle w:val="Index2"/>
        <w:tabs>
          <w:tab w:val="right" w:leader="dot" w:pos="4735"/>
        </w:tabs>
        <w:rPr>
          <w:ins w:id="1080" w:author="Stephen Michell" w:date="2018-01-20T13:35:00Z"/>
          <w:noProof/>
        </w:rPr>
      </w:pPr>
      <w:ins w:id="1081" w:author="Stephen Michell" w:date="2018-01-20T13:35:00Z">
        <w:r>
          <w:rPr>
            <w:noProof/>
          </w:rPr>
          <w:t>Hyper Text Markup Language, 136</w:t>
        </w:r>
      </w:ins>
    </w:p>
    <w:p w14:paraId="6505FC4D" w14:textId="77777777" w:rsidR="00A4695D" w:rsidRDefault="00A4695D">
      <w:pPr>
        <w:pStyle w:val="Index1"/>
        <w:rPr>
          <w:ins w:id="1082" w:author="Stephen Michell" w:date="2018-01-20T13:35:00Z"/>
          <w:noProof/>
        </w:rPr>
      </w:pPr>
      <w:ins w:id="1083" w:author="Stephen Michell" w:date="2018-01-20T13:35:00Z">
        <w:r>
          <w:rPr>
            <w:noProof/>
          </w:rPr>
          <w:t>HTS – Resource names, 140</w:t>
        </w:r>
      </w:ins>
    </w:p>
    <w:p w14:paraId="31AD053E" w14:textId="77777777" w:rsidR="00A4695D" w:rsidRDefault="00A4695D">
      <w:pPr>
        <w:pStyle w:val="Index1"/>
        <w:rPr>
          <w:ins w:id="1084" w:author="Stephen Michell" w:date="2018-01-20T13:35:00Z"/>
          <w:noProof/>
        </w:rPr>
      </w:pPr>
      <w:ins w:id="1085" w:author="Stephen Michell" w:date="2018-01-20T13:35:00Z">
        <w:r w:rsidRPr="006271CE">
          <w:rPr>
            <w:noProof/>
          </w:rPr>
          <w:t>HTTP</w:t>
        </w:r>
      </w:ins>
    </w:p>
    <w:p w14:paraId="55AEEB3F" w14:textId="77777777" w:rsidR="00A4695D" w:rsidRDefault="00A4695D">
      <w:pPr>
        <w:pStyle w:val="Index2"/>
        <w:tabs>
          <w:tab w:val="right" w:leader="dot" w:pos="4735"/>
        </w:tabs>
        <w:rPr>
          <w:ins w:id="1086" w:author="Stephen Michell" w:date="2018-01-20T13:35:00Z"/>
          <w:noProof/>
        </w:rPr>
      </w:pPr>
      <w:ins w:id="1087" w:author="Stephen Michell" w:date="2018-01-20T13:35:00Z">
        <w:r>
          <w:rPr>
            <w:noProof/>
          </w:rPr>
          <w:t>Hypertext Transfer Protocol, 133</w:t>
        </w:r>
      </w:ins>
    </w:p>
    <w:p w14:paraId="3283B3EB" w14:textId="77777777" w:rsidR="00A4695D" w:rsidRDefault="00A4695D">
      <w:pPr>
        <w:pStyle w:val="Index1"/>
        <w:rPr>
          <w:ins w:id="1088" w:author="Stephen Michell" w:date="2018-01-20T13:35:00Z"/>
          <w:noProof/>
        </w:rPr>
      </w:pPr>
      <w:ins w:id="1089" w:author="Stephen Michell" w:date="2018-01-20T13:35:00Z">
        <w:r>
          <w:rPr>
            <w:noProof/>
          </w:rPr>
          <w:t>IEC 60559, 26</w:t>
        </w:r>
      </w:ins>
    </w:p>
    <w:p w14:paraId="019A04A8" w14:textId="77777777" w:rsidR="00A4695D" w:rsidRDefault="00A4695D">
      <w:pPr>
        <w:pStyle w:val="Index1"/>
        <w:rPr>
          <w:ins w:id="1090" w:author="Stephen Michell" w:date="2018-01-20T13:35:00Z"/>
          <w:noProof/>
        </w:rPr>
      </w:pPr>
      <w:ins w:id="1091" w:author="Stephen Michell" w:date="2018-01-20T13:35:00Z">
        <w:r>
          <w:rPr>
            <w:noProof/>
          </w:rPr>
          <w:t>IHN –Type system, 22</w:t>
        </w:r>
      </w:ins>
    </w:p>
    <w:p w14:paraId="0CB1630C" w14:textId="77777777" w:rsidR="00A4695D" w:rsidRDefault="00A4695D">
      <w:pPr>
        <w:pStyle w:val="Index1"/>
        <w:rPr>
          <w:ins w:id="1092" w:author="Stephen Michell" w:date="2018-01-20T13:35:00Z"/>
          <w:noProof/>
        </w:rPr>
      </w:pPr>
      <w:ins w:id="1093" w:author="Stephen Michell" w:date="2018-01-20T13:35:00Z">
        <w:r>
          <w:rPr>
            <w:noProof/>
          </w:rPr>
          <w:t>inheritance, 88</w:t>
        </w:r>
      </w:ins>
    </w:p>
    <w:p w14:paraId="0C3177D0" w14:textId="77777777" w:rsidR="00A4695D" w:rsidRDefault="00A4695D">
      <w:pPr>
        <w:pStyle w:val="Index1"/>
        <w:rPr>
          <w:ins w:id="1094" w:author="Stephen Michell" w:date="2018-01-20T13:35:00Z"/>
          <w:noProof/>
        </w:rPr>
      </w:pPr>
      <w:ins w:id="1095" w:author="Stephen Michell" w:date="2018-01-20T13:35:00Z">
        <w:r>
          <w:rPr>
            <w:noProof/>
          </w:rPr>
          <w:t>IP address, 142</w:t>
        </w:r>
      </w:ins>
    </w:p>
    <w:p w14:paraId="60CE2B3C" w14:textId="77777777" w:rsidR="00A4695D" w:rsidRDefault="00A4695D">
      <w:pPr>
        <w:pStyle w:val="Index1"/>
        <w:rPr>
          <w:ins w:id="1096" w:author="Stephen Michell" w:date="2018-01-20T13:35:00Z"/>
          <w:noProof/>
        </w:rPr>
      </w:pPr>
      <w:ins w:id="1097" w:author="Stephen Michell" w:date="2018-01-20T13:35:00Z">
        <w:r>
          <w:rPr>
            <w:noProof/>
          </w:rPr>
          <w:t>Java, 59, 62, 86</w:t>
        </w:r>
      </w:ins>
    </w:p>
    <w:p w14:paraId="605D759F" w14:textId="77777777" w:rsidR="00A4695D" w:rsidRDefault="00A4695D">
      <w:pPr>
        <w:pStyle w:val="Index1"/>
        <w:rPr>
          <w:ins w:id="1098" w:author="Stephen Michell" w:date="2018-01-20T13:35:00Z"/>
          <w:noProof/>
        </w:rPr>
      </w:pPr>
      <w:ins w:id="1099" w:author="Stephen Michell" w:date="2018-01-20T13:35:00Z">
        <w:r>
          <w:rPr>
            <w:noProof/>
          </w:rPr>
          <w:t>JavaScript, 131, 132, 133</w:t>
        </w:r>
      </w:ins>
    </w:p>
    <w:p w14:paraId="7C764E97" w14:textId="77777777" w:rsidR="00A4695D" w:rsidRDefault="00A4695D">
      <w:pPr>
        <w:pStyle w:val="Index1"/>
        <w:rPr>
          <w:ins w:id="1100" w:author="Stephen Michell" w:date="2018-01-20T13:35:00Z"/>
          <w:noProof/>
        </w:rPr>
      </w:pPr>
      <w:ins w:id="1101" w:author="Stephen Michell" w:date="2018-01-20T13:35:00Z">
        <w:r>
          <w:rPr>
            <w:noProof/>
          </w:rPr>
          <w:t>JCW – Operator precedence and associativity, 57</w:t>
        </w:r>
      </w:ins>
    </w:p>
    <w:p w14:paraId="61B20465" w14:textId="77777777" w:rsidR="00A4695D" w:rsidRDefault="00A4695D">
      <w:pPr>
        <w:pStyle w:val="Index1"/>
        <w:rPr>
          <w:ins w:id="1102" w:author="Stephen Michell" w:date="2018-01-20T13:35:00Z"/>
          <w:noProof/>
        </w:rPr>
      </w:pPr>
      <w:ins w:id="1103" w:author="Stephen Michell" w:date="2018-01-20T13:35:00Z">
        <w:r>
          <w:rPr>
            <w:noProof/>
          </w:rPr>
          <w:t>KLK – Distinguished values in data types, 162</w:t>
        </w:r>
      </w:ins>
    </w:p>
    <w:p w14:paraId="055F752E" w14:textId="77777777" w:rsidR="00A4695D" w:rsidRDefault="00A4695D">
      <w:pPr>
        <w:pStyle w:val="Index1"/>
        <w:rPr>
          <w:ins w:id="1104" w:author="Stephen Michell" w:date="2018-01-20T13:35:00Z"/>
          <w:noProof/>
        </w:rPr>
      </w:pPr>
      <w:ins w:id="1105" w:author="Stephen Michell" w:date="2018-01-20T13:35:00Z">
        <w:r>
          <w:rPr>
            <w:noProof/>
          </w:rPr>
          <w:lastRenderedPageBreak/>
          <w:t>KOA – Likely incorrect expression, 60</w:t>
        </w:r>
      </w:ins>
    </w:p>
    <w:p w14:paraId="3A1F1B10" w14:textId="77777777" w:rsidR="00A4695D" w:rsidRDefault="00A4695D">
      <w:pPr>
        <w:pStyle w:val="Index1"/>
        <w:rPr>
          <w:ins w:id="1106" w:author="Stephen Michell" w:date="2018-01-20T13:35:00Z"/>
          <w:noProof/>
        </w:rPr>
      </w:pPr>
      <w:ins w:id="1107" w:author="Stephen Michell" w:date="2018-01-20T13:35:00Z">
        <w:r>
          <w:rPr>
            <w:noProof/>
          </w:rPr>
          <w:t>Language vulnerabilities</w:t>
        </w:r>
      </w:ins>
    </w:p>
    <w:p w14:paraId="565DF4E0" w14:textId="77777777" w:rsidR="00A4695D" w:rsidRDefault="00A4695D">
      <w:pPr>
        <w:pStyle w:val="Index2"/>
        <w:tabs>
          <w:tab w:val="right" w:leader="dot" w:pos="4735"/>
        </w:tabs>
        <w:rPr>
          <w:ins w:id="1108" w:author="Stephen Michell" w:date="2018-01-20T13:35:00Z"/>
          <w:noProof/>
        </w:rPr>
      </w:pPr>
      <w:ins w:id="1109" w:author="Stephen Michell" w:date="2018-01-20T13:35:00Z">
        <w:r>
          <w:rPr>
            <w:noProof/>
          </w:rPr>
          <w:t>Argument passing to library functions [TRJ], 96</w:t>
        </w:r>
      </w:ins>
    </w:p>
    <w:p w14:paraId="6D881AD3" w14:textId="77777777" w:rsidR="00A4695D" w:rsidRDefault="00A4695D">
      <w:pPr>
        <w:pStyle w:val="Index2"/>
        <w:tabs>
          <w:tab w:val="right" w:leader="dot" w:pos="4735"/>
        </w:tabs>
        <w:rPr>
          <w:ins w:id="1110" w:author="Stephen Michell" w:date="2018-01-20T13:35:00Z"/>
          <w:noProof/>
        </w:rPr>
      </w:pPr>
      <w:ins w:id="1111" w:author="Stephen Michell" w:date="2018-01-20T13:35:00Z">
        <w:r>
          <w:rPr>
            <w:noProof/>
          </w:rPr>
          <w:t>Arithmetic wrap-around error [FIF], 44, 46</w:t>
        </w:r>
      </w:ins>
    </w:p>
    <w:p w14:paraId="197A0E9C" w14:textId="77777777" w:rsidR="00A4695D" w:rsidRDefault="00A4695D">
      <w:pPr>
        <w:pStyle w:val="Index2"/>
        <w:tabs>
          <w:tab w:val="right" w:leader="dot" w:pos="4735"/>
        </w:tabs>
        <w:rPr>
          <w:ins w:id="1112" w:author="Stephen Michell" w:date="2018-01-20T13:35:00Z"/>
          <w:noProof/>
        </w:rPr>
      </w:pPr>
      <w:ins w:id="1113" w:author="Stephen Michell" w:date="2018-01-20T13:35:00Z">
        <w:r>
          <w:rPr>
            <w:noProof/>
          </w:rPr>
          <w:t>Bit representations [STR], 24</w:t>
        </w:r>
      </w:ins>
    </w:p>
    <w:p w14:paraId="7A8F372F" w14:textId="77777777" w:rsidR="00A4695D" w:rsidRDefault="00A4695D">
      <w:pPr>
        <w:pStyle w:val="Index2"/>
        <w:tabs>
          <w:tab w:val="right" w:leader="dot" w:pos="4735"/>
        </w:tabs>
        <w:rPr>
          <w:ins w:id="1114" w:author="Stephen Michell" w:date="2018-01-20T13:35:00Z"/>
          <w:noProof/>
        </w:rPr>
      </w:pPr>
      <w:ins w:id="1115" w:author="Stephen Michell" w:date="2018-01-20T13:35:00Z">
        <w:r>
          <w:rPr>
            <w:noProof/>
          </w:rPr>
          <w:t>Buffer boundary violation (buffer overflow) [HCB], 34, 98</w:t>
        </w:r>
      </w:ins>
    </w:p>
    <w:p w14:paraId="6344EEF9" w14:textId="77777777" w:rsidR="00A4695D" w:rsidRDefault="00A4695D">
      <w:pPr>
        <w:pStyle w:val="Index2"/>
        <w:tabs>
          <w:tab w:val="right" w:leader="dot" w:pos="4735"/>
        </w:tabs>
        <w:rPr>
          <w:ins w:id="1116" w:author="Stephen Michell" w:date="2018-01-20T13:35:00Z"/>
          <w:noProof/>
        </w:rPr>
      </w:pPr>
      <w:ins w:id="1117" w:author="Stephen Michell" w:date="2018-01-20T13:35:00Z">
        <w:r>
          <w:rPr>
            <w:noProof/>
          </w:rPr>
          <w:t>Choice of clear names [NAI], 47</w:t>
        </w:r>
      </w:ins>
    </w:p>
    <w:p w14:paraId="6690ABAF" w14:textId="77777777" w:rsidR="00A4695D" w:rsidRDefault="00A4695D">
      <w:pPr>
        <w:pStyle w:val="Index2"/>
        <w:tabs>
          <w:tab w:val="right" w:leader="dot" w:pos="4735"/>
        </w:tabs>
        <w:rPr>
          <w:ins w:id="1118" w:author="Stephen Michell" w:date="2018-01-20T13:35:00Z"/>
          <w:noProof/>
        </w:rPr>
      </w:pPr>
      <w:ins w:id="1119" w:author="Stephen Michell" w:date="2018-01-20T13:35:00Z">
        <w:r>
          <w:rPr>
            <w:noProof/>
          </w:rPr>
          <w:t>Concurrency – Activation [CGA], 114</w:t>
        </w:r>
      </w:ins>
    </w:p>
    <w:p w14:paraId="5717419F" w14:textId="77777777" w:rsidR="00A4695D" w:rsidRDefault="00A4695D">
      <w:pPr>
        <w:pStyle w:val="Index2"/>
        <w:tabs>
          <w:tab w:val="right" w:leader="dot" w:pos="4735"/>
        </w:tabs>
        <w:rPr>
          <w:ins w:id="1120" w:author="Stephen Michell" w:date="2018-01-20T13:35:00Z"/>
          <w:noProof/>
        </w:rPr>
      </w:pPr>
      <w:ins w:id="1121" w:author="Stephen Michell" w:date="2018-01-20T13:35:00Z">
        <w:r>
          <w:rPr>
            <w:noProof/>
          </w:rPr>
          <w:t>Concurrency – Directed termination [CGT], 116, 160</w:t>
        </w:r>
      </w:ins>
    </w:p>
    <w:p w14:paraId="323D63ED" w14:textId="77777777" w:rsidR="00A4695D" w:rsidRDefault="00A4695D">
      <w:pPr>
        <w:pStyle w:val="Index2"/>
        <w:tabs>
          <w:tab w:val="right" w:leader="dot" w:pos="4735"/>
        </w:tabs>
        <w:rPr>
          <w:ins w:id="1122" w:author="Stephen Michell" w:date="2018-01-20T13:35:00Z"/>
          <w:noProof/>
        </w:rPr>
      </w:pPr>
      <w:ins w:id="1123" w:author="Stephen Michell" w:date="2018-01-20T13:35:00Z">
        <w:r>
          <w:rPr>
            <w:noProof/>
          </w:rPr>
          <w:t>Concurrency – Premature termination [CGS], 119</w:t>
        </w:r>
      </w:ins>
    </w:p>
    <w:p w14:paraId="782F5BE7" w14:textId="77777777" w:rsidR="00A4695D" w:rsidRDefault="00A4695D">
      <w:pPr>
        <w:pStyle w:val="Index2"/>
        <w:tabs>
          <w:tab w:val="right" w:leader="dot" w:pos="4735"/>
        </w:tabs>
        <w:rPr>
          <w:ins w:id="1124" w:author="Stephen Michell" w:date="2018-01-20T13:35:00Z"/>
          <w:noProof/>
        </w:rPr>
      </w:pPr>
      <w:ins w:id="1125" w:author="Stephen Michell" w:date="2018-01-20T13:35:00Z">
        <w:r>
          <w:rPr>
            <w:noProof/>
          </w:rPr>
          <w:t>Concurrent data access [CGX], 117</w:t>
        </w:r>
      </w:ins>
    </w:p>
    <w:p w14:paraId="4BE5A0D5" w14:textId="77777777" w:rsidR="00A4695D" w:rsidRDefault="00A4695D">
      <w:pPr>
        <w:pStyle w:val="Index2"/>
        <w:tabs>
          <w:tab w:val="right" w:leader="dot" w:pos="4735"/>
        </w:tabs>
        <w:rPr>
          <w:ins w:id="1126" w:author="Stephen Michell" w:date="2018-01-20T13:35:00Z"/>
          <w:noProof/>
        </w:rPr>
      </w:pPr>
      <w:ins w:id="1127" w:author="Stephen Michell" w:date="2018-01-20T13:35:00Z">
        <w:r>
          <w:rPr>
            <w:noProof/>
          </w:rPr>
          <w:t>Conversion errors [FLC], 31</w:t>
        </w:r>
      </w:ins>
    </w:p>
    <w:p w14:paraId="4357E538" w14:textId="77777777" w:rsidR="00A4695D" w:rsidRDefault="00A4695D">
      <w:pPr>
        <w:pStyle w:val="Index2"/>
        <w:tabs>
          <w:tab w:val="right" w:leader="dot" w:pos="4735"/>
        </w:tabs>
        <w:rPr>
          <w:ins w:id="1128" w:author="Stephen Michell" w:date="2018-01-20T13:35:00Z"/>
          <w:noProof/>
        </w:rPr>
      </w:pPr>
      <w:ins w:id="1129" w:author="Stephen Michell" w:date="2018-01-20T13:35:00Z">
        <w:r>
          <w:rPr>
            <w:noProof/>
          </w:rPr>
          <w:t>Dangling reference to heap [XYK], 42</w:t>
        </w:r>
      </w:ins>
    </w:p>
    <w:p w14:paraId="1E016705" w14:textId="77777777" w:rsidR="00A4695D" w:rsidRDefault="00A4695D">
      <w:pPr>
        <w:pStyle w:val="Index2"/>
        <w:tabs>
          <w:tab w:val="right" w:leader="dot" w:pos="4735"/>
        </w:tabs>
        <w:rPr>
          <w:ins w:id="1130" w:author="Stephen Michell" w:date="2018-01-20T13:35:00Z"/>
          <w:noProof/>
        </w:rPr>
      </w:pPr>
      <w:ins w:id="1131" w:author="Stephen Michell" w:date="2018-01-20T13:35:00Z">
        <w:r>
          <w:rPr>
            <w:noProof/>
          </w:rPr>
          <w:t>Dangling references to stack frames [DCM], 73</w:t>
        </w:r>
      </w:ins>
    </w:p>
    <w:p w14:paraId="36D9DDD8" w14:textId="77777777" w:rsidR="00A4695D" w:rsidRDefault="00A4695D">
      <w:pPr>
        <w:pStyle w:val="Index2"/>
        <w:tabs>
          <w:tab w:val="right" w:leader="dot" w:pos="4735"/>
        </w:tabs>
        <w:rPr>
          <w:ins w:id="1132" w:author="Stephen Michell" w:date="2018-01-20T13:35:00Z"/>
          <w:noProof/>
        </w:rPr>
      </w:pPr>
      <w:ins w:id="1133" w:author="Stephen Michell" w:date="2018-01-20T13:35:00Z">
        <w:r>
          <w:rPr>
            <w:noProof/>
          </w:rPr>
          <w:t>Dead and deactivated code [XYQ], 62</w:t>
        </w:r>
      </w:ins>
    </w:p>
    <w:p w14:paraId="5F2075B1" w14:textId="77777777" w:rsidR="00A4695D" w:rsidRDefault="00A4695D">
      <w:pPr>
        <w:pStyle w:val="Index2"/>
        <w:tabs>
          <w:tab w:val="right" w:leader="dot" w:pos="4735"/>
        </w:tabs>
        <w:rPr>
          <w:ins w:id="1134" w:author="Stephen Michell" w:date="2018-01-20T13:35:00Z"/>
          <w:noProof/>
        </w:rPr>
      </w:pPr>
      <w:ins w:id="1135" w:author="Stephen Michell" w:date="2018-01-20T13:35:00Z">
        <w:r>
          <w:rPr>
            <w:noProof/>
          </w:rPr>
          <w:t>Dead store [WXQ], 49, 50</w:t>
        </w:r>
      </w:ins>
    </w:p>
    <w:p w14:paraId="7B4FF96A" w14:textId="77777777" w:rsidR="00A4695D" w:rsidRDefault="00A4695D">
      <w:pPr>
        <w:pStyle w:val="Index2"/>
        <w:tabs>
          <w:tab w:val="right" w:leader="dot" w:pos="4735"/>
        </w:tabs>
        <w:rPr>
          <w:ins w:id="1136" w:author="Stephen Michell" w:date="2018-01-20T13:35:00Z"/>
          <w:noProof/>
        </w:rPr>
      </w:pPr>
      <w:ins w:id="1137" w:author="Stephen Michell" w:date="2018-01-20T13:35:00Z">
        <w:r>
          <w:rPr>
            <w:noProof/>
          </w:rPr>
          <w:t>Deep vs shallow copying [YAN], 82</w:t>
        </w:r>
      </w:ins>
    </w:p>
    <w:p w14:paraId="462049D9" w14:textId="77777777" w:rsidR="00A4695D" w:rsidRDefault="00A4695D">
      <w:pPr>
        <w:pStyle w:val="Index2"/>
        <w:tabs>
          <w:tab w:val="right" w:leader="dot" w:pos="4735"/>
        </w:tabs>
        <w:rPr>
          <w:ins w:id="1138" w:author="Stephen Michell" w:date="2018-01-20T13:35:00Z"/>
          <w:noProof/>
        </w:rPr>
      </w:pPr>
      <w:ins w:id="1139" w:author="Stephen Michell" w:date="2018-01-20T13:35:00Z">
        <w:r>
          <w:rPr>
            <w:noProof/>
          </w:rPr>
          <w:t>Demarcation of control flow [EOJ], 65</w:t>
        </w:r>
      </w:ins>
    </w:p>
    <w:p w14:paraId="5FBDEADD" w14:textId="77777777" w:rsidR="00A4695D" w:rsidRDefault="00A4695D">
      <w:pPr>
        <w:pStyle w:val="Index2"/>
        <w:tabs>
          <w:tab w:val="right" w:leader="dot" w:pos="4735"/>
        </w:tabs>
        <w:rPr>
          <w:ins w:id="1140" w:author="Stephen Michell" w:date="2018-01-20T13:35:00Z"/>
          <w:noProof/>
        </w:rPr>
      </w:pPr>
      <w:ins w:id="1141" w:author="Stephen Michell" w:date="2018-01-20T13:35:00Z">
        <w:r>
          <w:rPr>
            <w:noProof/>
          </w:rPr>
          <w:t>Deprecated language features [MEM], 113</w:t>
        </w:r>
      </w:ins>
    </w:p>
    <w:p w14:paraId="13E802BE" w14:textId="77777777" w:rsidR="00A4695D" w:rsidRDefault="00A4695D">
      <w:pPr>
        <w:pStyle w:val="Index2"/>
        <w:tabs>
          <w:tab w:val="right" w:leader="dot" w:pos="4735"/>
        </w:tabs>
        <w:rPr>
          <w:ins w:id="1142" w:author="Stephen Michell" w:date="2018-01-20T13:35:00Z"/>
          <w:noProof/>
        </w:rPr>
      </w:pPr>
      <w:ins w:id="1143" w:author="Stephen Michell" w:date="2018-01-20T13:35:00Z">
        <w:r>
          <w:rPr>
            <w:noProof/>
          </w:rPr>
          <w:t>Dynamically-linked code and self-modifying code [NYY], 99</w:t>
        </w:r>
      </w:ins>
    </w:p>
    <w:p w14:paraId="46BE006D" w14:textId="77777777" w:rsidR="00A4695D" w:rsidRDefault="00A4695D">
      <w:pPr>
        <w:pStyle w:val="Index2"/>
        <w:tabs>
          <w:tab w:val="right" w:leader="dot" w:pos="4735"/>
        </w:tabs>
        <w:rPr>
          <w:ins w:id="1144" w:author="Stephen Michell" w:date="2018-01-20T13:35:00Z"/>
          <w:noProof/>
        </w:rPr>
      </w:pPr>
      <w:ins w:id="1145" w:author="Stephen Michell" w:date="2018-01-20T13:35:00Z">
        <w:r>
          <w:rPr>
            <w:noProof/>
          </w:rPr>
          <w:t>Enumerator issues [CCB], 29</w:t>
        </w:r>
      </w:ins>
    </w:p>
    <w:p w14:paraId="0223216E" w14:textId="77777777" w:rsidR="00A4695D" w:rsidRDefault="00A4695D">
      <w:pPr>
        <w:pStyle w:val="Index2"/>
        <w:tabs>
          <w:tab w:val="right" w:leader="dot" w:pos="4735"/>
        </w:tabs>
        <w:rPr>
          <w:ins w:id="1146" w:author="Stephen Michell" w:date="2018-01-20T13:35:00Z"/>
          <w:noProof/>
        </w:rPr>
      </w:pPr>
      <w:ins w:id="1147" w:author="Stephen Michell" w:date="2018-01-20T13:35:00Z">
        <w:r>
          <w:rPr>
            <w:noProof/>
          </w:rPr>
          <w:t>Extra intrinsics [LRM], 95</w:t>
        </w:r>
      </w:ins>
    </w:p>
    <w:p w14:paraId="18C6258C" w14:textId="77777777" w:rsidR="00A4695D" w:rsidRDefault="00A4695D">
      <w:pPr>
        <w:pStyle w:val="Index2"/>
        <w:tabs>
          <w:tab w:val="right" w:leader="dot" w:pos="4735"/>
        </w:tabs>
        <w:rPr>
          <w:ins w:id="1148" w:author="Stephen Michell" w:date="2018-01-20T13:35:00Z"/>
          <w:noProof/>
        </w:rPr>
      </w:pPr>
      <w:ins w:id="1149" w:author="Stephen Michell" w:date="2018-01-20T13:35:00Z">
        <w:r>
          <w:rPr>
            <w:noProof/>
          </w:rPr>
          <w:t>Floating-point arithmetic [PLF], 26</w:t>
        </w:r>
      </w:ins>
    </w:p>
    <w:p w14:paraId="049B2243" w14:textId="77777777" w:rsidR="00A4695D" w:rsidRDefault="00A4695D">
      <w:pPr>
        <w:pStyle w:val="Index2"/>
        <w:tabs>
          <w:tab w:val="right" w:leader="dot" w:pos="4735"/>
        </w:tabs>
        <w:rPr>
          <w:ins w:id="1150" w:author="Stephen Michell" w:date="2018-01-20T13:35:00Z"/>
          <w:noProof/>
        </w:rPr>
      </w:pPr>
      <w:ins w:id="1151" w:author="Stephen Michell" w:date="2018-01-20T13:35:00Z">
        <w:r>
          <w:rPr>
            <w:noProof/>
          </w:rPr>
          <w:t>Identifier name reuse [YOW], 51, 54</w:t>
        </w:r>
      </w:ins>
    </w:p>
    <w:p w14:paraId="4E7E29DF" w14:textId="77777777" w:rsidR="00A4695D" w:rsidRDefault="00A4695D">
      <w:pPr>
        <w:pStyle w:val="Index2"/>
        <w:tabs>
          <w:tab w:val="right" w:leader="dot" w:pos="4735"/>
        </w:tabs>
        <w:rPr>
          <w:ins w:id="1152" w:author="Stephen Michell" w:date="2018-01-20T13:35:00Z"/>
          <w:noProof/>
        </w:rPr>
      </w:pPr>
      <w:ins w:id="1153" w:author="Stephen Michell" w:date="2018-01-20T13:35:00Z">
        <w:r>
          <w:rPr>
            <w:noProof/>
          </w:rPr>
          <w:t>Ignored error status and unhandled exceptions [OYB], 78</w:t>
        </w:r>
      </w:ins>
    </w:p>
    <w:p w14:paraId="59193F6E" w14:textId="77777777" w:rsidR="00A4695D" w:rsidRDefault="00A4695D">
      <w:pPr>
        <w:pStyle w:val="Index2"/>
        <w:tabs>
          <w:tab w:val="right" w:leader="dot" w:pos="4735"/>
        </w:tabs>
        <w:rPr>
          <w:ins w:id="1154" w:author="Stephen Michell" w:date="2018-01-20T13:35:00Z"/>
          <w:noProof/>
        </w:rPr>
      </w:pPr>
      <w:ins w:id="1155" w:author="Stephen Michell" w:date="2018-01-20T13:35:00Z">
        <w:r w:rsidRPr="006271CE">
          <w:rPr>
            <w:i/>
            <w:noProof/>
            <w:color w:val="0070C0"/>
            <w:u w:val="single"/>
          </w:rPr>
          <w:t>Implementation-defined behaviour [FAB]</w:t>
        </w:r>
        <w:r>
          <w:rPr>
            <w:noProof/>
          </w:rPr>
          <w:t>, 108, 109, 111</w:t>
        </w:r>
      </w:ins>
    </w:p>
    <w:p w14:paraId="38A33C9F" w14:textId="77777777" w:rsidR="00A4695D" w:rsidRDefault="00A4695D">
      <w:pPr>
        <w:pStyle w:val="Index2"/>
        <w:tabs>
          <w:tab w:val="right" w:leader="dot" w:pos="4735"/>
        </w:tabs>
        <w:rPr>
          <w:ins w:id="1156" w:author="Stephen Michell" w:date="2018-01-20T13:35:00Z"/>
          <w:noProof/>
        </w:rPr>
      </w:pPr>
      <w:ins w:id="1157" w:author="Stephen Michell" w:date="2018-01-20T13:35:00Z">
        <w:r>
          <w:rPr>
            <w:noProof/>
          </w:rPr>
          <w:t>Inheritance [RIP], 88</w:t>
        </w:r>
      </w:ins>
    </w:p>
    <w:p w14:paraId="69597B8C" w14:textId="77777777" w:rsidR="00A4695D" w:rsidRDefault="00A4695D">
      <w:pPr>
        <w:pStyle w:val="Index2"/>
        <w:tabs>
          <w:tab w:val="right" w:leader="dot" w:pos="4735"/>
        </w:tabs>
        <w:rPr>
          <w:ins w:id="1158" w:author="Stephen Michell" w:date="2018-01-20T13:35:00Z"/>
          <w:noProof/>
        </w:rPr>
      </w:pPr>
      <w:ins w:id="1159" w:author="Stephen Michell" w:date="2018-01-20T13:35:00Z">
        <w:r>
          <w:rPr>
            <w:noProof/>
          </w:rPr>
          <w:t>Initialization of variables [LAV], 55</w:t>
        </w:r>
      </w:ins>
    </w:p>
    <w:p w14:paraId="28E59742" w14:textId="77777777" w:rsidR="00A4695D" w:rsidRDefault="00A4695D">
      <w:pPr>
        <w:pStyle w:val="Index2"/>
        <w:tabs>
          <w:tab w:val="right" w:leader="dot" w:pos="4735"/>
        </w:tabs>
        <w:rPr>
          <w:ins w:id="1160" w:author="Stephen Michell" w:date="2018-01-20T13:35:00Z"/>
          <w:noProof/>
        </w:rPr>
      </w:pPr>
      <w:ins w:id="1161" w:author="Stephen Michell" w:date="2018-01-20T13:35:00Z">
        <w:r>
          <w:rPr>
            <w:noProof/>
          </w:rPr>
          <w:t>Inter-language calling [DJS], 97</w:t>
        </w:r>
      </w:ins>
    </w:p>
    <w:p w14:paraId="0AE879F3" w14:textId="77777777" w:rsidR="00A4695D" w:rsidRDefault="00A4695D">
      <w:pPr>
        <w:pStyle w:val="Index2"/>
        <w:tabs>
          <w:tab w:val="right" w:leader="dot" w:pos="4735"/>
        </w:tabs>
        <w:rPr>
          <w:ins w:id="1162" w:author="Stephen Michell" w:date="2018-01-20T13:35:00Z"/>
          <w:noProof/>
        </w:rPr>
      </w:pPr>
      <w:ins w:id="1163" w:author="Stephen Michell" w:date="2018-01-20T13:35:00Z">
        <w:r>
          <w:rPr>
            <w:noProof/>
          </w:rPr>
          <w:t>Library signature [NSQ], 100</w:t>
        </w:r>
      </w:ins>
    </w:p>
    <w:p w14:paraId="139B10E2" w14:textId="77777777" w:rsidR="00A4695D" w:rsidRDefault="00A4695D">
      <w:pPr>
        <w:pStyle w:val="Index2"/>
        <w:tabs>
          <w:tab w:val="right" w:leader="dot" w:pos="4735"/>
        </w:tabs>
        <w:rPr>
          <w:ins w:id="1164" w:author="Stephen Michell" w:date="2018-01-20T13:35:00Z"/>
          <w:noProof/>
        </w:rPr>
      </w:pPr>
      <w:ins w:id="1165" w:author="Stephen Michell" w:date="2018-01-20T13:35:00Z">
        <w:r>
          <w:rPr>
            <w:noProof/>
          </w:rPr>
          <w:t>Likely incorrect expression [KOA], 60</w:t>
        </w:r>
      </w:ins>
    </w:p>
    <w:p w14:paraId="3EE36B05" w14:textId="77777777" w:rsidR="00A4695D" w:rsidRDefault="00A4695D">
      <w:pPr>
        <w:pStyle w:val="Index2"/>
        <w:tabs>
          <w:tab w:val="right" w:leader="dot" w:pos="4735"/>
        </w:tabs>
        <w:rPr>
          <w:ins w:id="1166" w:author="Stephen Michell" w:date="2018-01-20T13:35:00Z"/>
          <w:noProof/>
        </w:rPr>
      </w:pPr>
      <w:ins w:id="1167" w:author="Stephen Michell" w:date="2018-01-20T13:35:00Z">
        <w:r>
          <w:rPr>
            <w:noProof/>
          </w:rPr>
          <w:t>Lock protocol errors [CGM], 121</w:t>
        </w:r>
      </w:ins>
    </w:p>
    <w:p w14:paraId="358D6C25" w14:textId="77777777" w:rsidR="00A4695D" w:rsidRDefault="00A4695D">
      <w:pPr>
        <w:pStyle w:val="Index2"/>
        <w:tabs>
          <w:tab w:val="right" w:leader="dot" w:pos="4735"/>
        </w:tabs>
        <w:rPr>
          <w:ins w:id="1168" w:author="Stephen Michell" w:date="2018-01-20T13:35:00Z"/>
          <w:noProof/>
        </w:rPr>
      </w:pPr>
      <w:ins w:id="1169" w:author="Stephen Michell" w:date="2018-01-20T13:35:00Z">
        <w:r w:rsidRPr="006271CE">
          <w:rPr>
            <w:b/>
            <w:noProof/>
          </w:rPr>
          <w:t>Loop control variables [TEX]</w:t>
        </w:r>
        <w:r>
          <w:rPr>
            <w:noProof/>
          </w:rPr>
          <w:t>, 67</w:t>
        </w:r>
      </w:ins>
    </w:p>
    <w:p w14:paraId="0D7A8C4E" w14:textId="77777777" w:rsidR="00A4695D" w:rsidRDefault="00A4695D">
      <w:pPr>
        <w:pStyle w:val="Index2"/>
        <w:tabs>
          <w:tab w:val="right" w:leader="dot" w:pos="4735"/>
        </w:tabs>
        <w:rPr>
          <w:ins w:id="1170" w:author="Stephen Michell" w:date="2018-01-20T13:35:00Z"/>
          <w:noProof/>
        </w:rPr>
      </w:pPr>
      <w:ins w:id="1171" w:author="Stephen Michell" w:date="2018-01-20T13:35:00Z">
        <w:r>
          <w:rPr>
            <w:noProof/>
          </w:rPr>
          <w:t>Memory leaks and heap fragmentation [XYL], 84</w:t>
        </w:r>
      </w:ins>
    </w:p>
    <w:p w14:paraId="31653D0A" w14:textId="77777777" w:rsidR="00A4695D" w:rsidRDefault="00A4695D">
      <w:pPr>
        <w:pStyle w:val="Index2"/>
        <w:tabs>
          <w:tab w:val="right" w:leader="dot" w:pos="4735"/>
        </w:tabs>
        <w:rPr>
          <w:ins w:id="1172" w:author="Stephen Michell" w:date="2018-01-20T13:35:00Z"/>
          <w:noProof/>
        </w:rPr>
      </w:pPr>
      <w:ins w:id="1173" w:author="Stephen Michell" w:date="2018-01-20T13:35:00Z">
        <w:r>
          <w:rPr>
            <w:noProof/>
          </w:rPr>
          <w:t>Modifying Constants [UIO], 167</w:t>
        </w:r>
      </w:ins>
    </w:p>
    <w:p w14:paraId="13E38506" w14:textId="77777777" w:rsidR="00A4695D" w:rsidRDefault="00A4695D">
      <w:pPr>
        <w:pStyle w:val="Index2"/>
        <w:tabs>
          <w:tab w:val="right" w:leader="dot" w:pos="4735"/>
        </w:tabs>
        <w:rPr>
          <w:ins w:id="1174" w:author="Stephen Michell" w:date="2018-01-20T13:35:00Z"/>
          <w:noProof/>
        </w:rPr>
      </w:pPr>
      <w:ins w:id="1175" w:author="Stephen Michell" w:date="2018-01-20T13:35:00Z">
        <w:r>
          <w:rPr>
            <w:noProof/>
          </w:rPr>
          <w:t>Namespace issues [BJL], 53</w:t>
        </w:r>
      </w:ins>
    </w:p>
    <w:p w14:paraId="1A72E93C" w14:textId="77777777" w:rsidR="00A4695D" w:rsidRDefault="00A4695D">
      <w:pPr>
        <w:pStyle w:val="Index2"/>
        <w:tabs>
          <w:tab w:val="right" w:leader="dot" w:pos="4735"/>
        </w:tabs>
        <w:rPr>
          <w:ins w:id="1176" w:author="Stephen Michell" w:date="2018-01-20T13:35:00Z"/>
          <w:noProof/>
        </w:rPr>
      </w:pPr>
      <w:ins w:id="1177" w:author="Stephen Michell" w:date="2018-01-20T13:35:00Z">
        <w:r>
          <w:rPr>
            <w:noProof/>
          </w:rPr>
          <w:t>Null pointer dereference [XYH], 41</w:t>
        </w:r>
      </w:ins>
    </w:p>
    <w:p w14:paraId="456A6329" w14:textId="77777777" w:rsidR="00A4695D" w:rsidRDefault="00A4695D">
      <w:pPr>
        <w:pStyle w:val="Index2"/>
        <w:tabs>
          <w:tab w:val="right" w:leader="dot" w:pos="4735"/>
        </w:tabs>
        <w:rPr>
          <w:ins w:id="1178" w:author="Stephen Michell" w:date="2018-01-20T13:35:00Z"/>
          <w:noProof/>
        </w:rPr>
      </w:pPr>
      <w:ins w:id="1179" w:author="Stephen Michell" w:date="2018-01-20T13:35:00Z">
        <w:r>
          <w:rPr>
            <w:noProof/>
          </w:rPr>
          <w:t>Obscure language features [BRS], 106</w:t>
        </w:r>
      </w:ins>
    </w:p>
    <w:p w14:paraId="1D6AF6DC" w14:textId="77777777" w:rsidR="00A4695D" w:rsidRDefault="00A4695D">
      <w:pPr>
        <w:pStyle w:val="Index2"/>
        <w:tabs>
          <w:tab w:val="right" w:leader="dot" w:pos="4735"/>
        </w:tabs>
        <w:rPr>
          <w:ins w:id="1180" w:author="Stephen Michell" w:date="2018-01-20T13:35:00Z"/>
          <w:noProof/>
        </w:rPr>
      </w:pPr>
      <w:ins w:id="1181" w:author="Stephen Michell" w:date="2018-01-20T13:35:00Z">
        <w:r>
          <w:rPr>
            <w:noProof/>
          </w:rPr>
          <w:t>Off-by-one error [XZH], 68</w:t>
        </w:r>
      </w:ins>
    </w:p>
    <w:p w14:paraId="2B8D1D08" w14:textId="77777777" w:rsidR="00A4695D" w:rsidRDefault="00A4695D">
      <w:pPr>
        <w:pStyle w:val="Index2"/>
        <w:tabs>
          <w:tab w:val="right" w:leader="dot" w:pos="4735"/>
        </w:tabs>
        <w:rPr>
          <w:ins w:id="1182" w:author="Stephen Michell" w:date="2018-01-20T13:35:00Z"/>
          <w:noProof/>
        </w:rPr>
      </w:pPr>
      <w:ins w:id="1183" w:author="Stephen Michell" w:date="2018-01-20T13:35:00Z">
        <w:r>
          <w:rPr>
            <w:noProof/>
          </w:rPr>
          <w:t>Operator precedence and associativity [JCW], 57</w:t>
        </w:r>
      </w:ins>
    </w:p>
    <w:p w14:paraId="5F9F7DD7" w14:textId="77777777" w:rsidR="00A4695D" w:rsidRDefault="00A4695D">
      <w:pPr>
        <w:pStyle w:val="Index2"/>
        <w:tabs>
          <w:tab w:val="right" w:leader="dot" w:pos="4735"/>
        </w:tabs>
        <w:rPr>
          <w:ins w:id="1184" w:author="Stephen Michell" w:date="2018-01-20T13:35:00Z"/>
          <w:noProof/>
        </w:rPr>
      </w:pPr>
      <w:ins w:id="1185" w:author="Stephen Michell" w:date="2018-01-20T13:35:00Z">
        <w:r>
          <w:rPr>
            <w:noProof/>
          </w:rPr>
          <w:t>Passing parameters and return values [CSJ], 71, 97</w:t>
        </w:r>
      </w:ins>
    </w:p>
    <w:p w14:paraId="04AB9B51" w14:textId="77777777" w:rsidR="00A4695D" w:rsidRDefault="00A4695D">
      <w:pPr>
        <w:pStyle w:val="Index2"/>
        <w:tabs>
          <w:tab w:val="right" w:leader="dot" w:pos="4735"/>
        </w:tabs>
        <w:rPr>
          <w:ins w:id="1186" w:author="Stephen Michell" w:date="2018-01-20T13:35:00Z"/>
          <w:noProof/>
        </w:rPr>
      </w:pPr>
      <w:ins w:id="1187" w:author="Stephen Michell" w:date="2018-01-20T13:35:00Z">
        <w:r>
          <w:rPr>
            <w:noProof/>
          </w:rPr>
          <w:t>Pointer arithmetic [RVG], 40</w:t>
        </w:r>
      </w:ins>
    </w:p>
    <w:p w14:paraId="46722FB8" w14:textId="77777777" w:rsidR="00A4695D" w:rsidRDefault="00A4695D">
      <w:pPr>
        <w:pStyle w:val="Index2"/>
        <w:tabs>
          <w:tab w:val="right" w:leader="dot" w:pos="4735"/>
        </w:tabs>
        <w:rPr>
          <w:ins w:id="1188" w:author="Stephen Michell" w:date="2018-01-20T13:35:00Z"/>
          <w:noProof/>
        </w:rPr>
      </w:pPr>
      <w:ins w:id="1189" w:author="Stephen Michell" w:date="2018-01-20T13:35:00Z">
        <w:r>
          <w:rPr>
            <w:noProof/>
          </w:rPr>
          <w:t>Pointer type conversions [HFC], 39</w:t>
        </w:r>
      </w:ins>
    </w:p>
    <w:p w14:paraId="259D6FA6" w14:textId="77777777" w:rsidR="00A4695D" w:rsidRDefault="00A4695D">
      <w:pPr>
        <w:pStyle w:val="Index2"/>
        <w:tabs>
          <w:tab w:val="right" w:leader="dot" w:pos="4735"/>
        </w:tabs>
        <w:rPr>
          <w:ins w:id="1190" w:author="Stephen Michell" w:date="2018-01-20T13:35:00Z"/>
          <w:noProof/>
        </w:rPr>
      </w:pPr>
      <w:ins w:id="1191" w:author="Stephen Michell" w:date="2018-01-20T13:35:00Z">
        <w:r>
          <w:rPr>
            <w:noProof/>
          </w:rPr>
          <w:t>Polymorphic variables [BKK], 31, 93</w:t>
        </w:r>
      </w:ins>
    </w:p>
    <w:p w14:paraId="23D109ED" w14:textId="77777777" w:rsidR="00A4695D" w:rsidRDefault="00A4695D">
      <w:pPr>
        <w:pStyle w:val="Index2"/>
        <w:tabs>
          <w:tab w:val="right" w:leader="dot" w:pos="4735"/>
        </w:tabs>
        <w:rPr>
          <w:ins w:id="1192" w:author="Stephen Michell" w:date="2018-01-20T13:35:00Z"/>
          <w:noProof/>
        </w:rPr>
      </w:pPr>
      <w:ins w:id="1193" w:author="Stephen Michell" w:date="2018-01-20T13:35:00Z">
        <w:r>
          <w:rPr>
            <w:noProof/>
          </w:rPr>
          <w:lastRenderedPageBreak/>
          <w:t>Pre-processor directives [NMP], 103</w:t>
        </w:r>
      </w:ins>
    </w:p>
    <w:p w14:paraId="25767BAD" w14:textId="77777777" w:rsidR="00A4695D" w:rsidRDefault="00A4695D">
      <w:pPr>
        <w:pStyle w:val="Index2"/>
        <w:tabs>
          <w:tab w:val="right" w:leader="dot" w:pos="4735"/>
        </w:tabs>
        <w:rPr>
          <w:ins w:id="1194" w:author="Stephen Michell" w:date="2018-01-20T13:35:00Z"/>
          <w:noProof/>
        </w:rPr>
      </w:pPr>
      <w:ins w:id="1195" w:author="Stephen Michell" w:date="2018-01-20T13:35:00Z">
        <w:r>
          <w:rPr>
            <w:noProof/>
          </w:rPr>
          <w:t>Provision of inherently unsafe operations [SKL], 105</w:t>
        </w:r>
      </w:ins>
    </w:p>
    <w:p w14:paraId="4D7366A0" w14:textId="77777777" w:rsidR="00A4695D" w:rsidRDefault="00A4695D">
      <w:pPr>
        <w:pStyle w:val="Index2"/>
        <w:tabs>
          <w:tab w:val="right" w:leader="dot" w:pos="4735"/>
        </w:tabs>
        <w:rPr>
          <w:ins w:id="1196" w:author="Stephen Michell" w:date="2018-01-20T13:35:00Z"/>
          <w:noProof/>
        </w:rPr>
      </w:pPr>
      <w:ins w:id="1197" w:author="Stephen Michell" w:date="2018-01-20T13:35:00Z">
        <w:r>
          <w:rPr>
            <w:noProof/>
          </w:rPr>
          <w:t>Recursion [GDL], 77</w:t>
        </w:r>
      </w:ins>
    </w:p>
    <w:p w14:paraId="5F34EC9A" w14:textId="77777777" w:rsidR="00A4695D" w:rsidRDefault="00A4695D">
      <w:pPr>
        <w:pStyle w:val="Index2"/>
        <w:tabs>
          <w:tab w:val="right" w:leader="dot" w:pos="4735"/>
        </w:tabs>
        <w:rPr>
          <w:ins w:id="1198" w:author="Stephen Michell" w:date="2018-01-20T13:35:00Z"/>
          <w:noProof/>
        </w:rPr>
      </w:pPr>
      <w:ins w:id="1199" w:author="Stephen Michell" w:date="2018-01-20T13:35:00Z">
        <w:r>
          <w:rPr>
            <w:noProof/>
          </w:rPr>
          <w:t>Redispatching [PPH], 91</w:t>
        </w:r>
      </w:ins>
    </w:p>
    <w:p w14:paraId="0C65C00B" w14:textId="77777777" w:rsidR="00A4695D" w:rsidRDefault="00A4695D">
      <w:pPr>
        <w:pStyle w:val="Index2"/>
        <w:tabs>
          <w:tab w:val="right" w:leader="dot" w:pos="4735"/>
        </w:tabs>
        <w:rPr>
          <w:ins w:id="1200" w:author="Stephen Michell" w:date="2018-01-20T13:35:00Z"/>
          <w:noProof/>
        </w:rPr>
      </w:pPr>
      <w:ins w:id="1201" w:author="Stephen Michell" w:date="2018-01-20T13:35:00Z">
        <w:r>
          <w:rPr>
            <w:noProof/>
          </w:rPr>
          <w:t>Reliance on external format string [SHL], 123</w:t>
        </w:r>
      </w:ins>
    </w:p>
    <w:p w14:paraId="36850F48" w14:textId="77777777" w:rsidR="00A4695D" w:rsidRDefault="00A4695D">
      <w:pPr>
        <w:pStyle w:val="Index2"/>
        <w:tabs>
          <w:tab w:val="right" w:leader="dot" w:pos="4735"/>
        </w:tabs>
        <w:rPr>
          <w:ins w:id="1202" w:author="Stephen Michell" w:date="2018-01-20T13:35:00Z"/>
          <w:noProof/>
        </w:rPr>
      </w:pPr>
      <w:ins w:id="1203" w:author="Stephen Michell" w:date="2018-01-20T13:35:00Z">
        <w:r>
          <w:rPr>
            <w:noProof/>
          </w:rPr>
          <w:t>Side-effects and order of evaluation [SAM], 58</w:t>
        </w:r>
      </w:ins>
    </w:p>
    <w:p w14:paraId="29A81A38" w14:textId="77777777" w:rsidR="00A4695D" w:rsidRDefault="00A4695D">
      <w:pPr>
        <w:pStyle w:val="Index2"/>
        <w:tabs>
          <w:tab w:val="right" w:leader="dot" w:pos="4735"/>
        </w:tabs>
        <w:rPr>
          <w:ins w:id="1204" w:author="Stephen Michell" w:date="2018-01-20T13:35:00Z"/>
          <w:noProof/>
        </w:rPr>
      </w:pPr>
      <w:ins w:id="1205" w:author="Stephen Michell" w:date="2018-01-20T13:35:00Z">
        <w:r>
          <w:rPr>
            <w:noProof/>
          </w:rPr>
          <w:t>String termination [CJM], 33</w:t>
        </w:r>
      </w:ins>
    </w:p>
    <w:p w14:paraId="3102A0C0" w14:textId="77777777" w:rsidR="00A4695D" w:rsidRDefault="00A4695D">
      <w:pPr>
        <w:pStyle w:val="Index2"/>
        <w:tabs>
          <w:tab w:val="right" w:leader="dot" w:pos="4735"/>
        </w:tabs>
        <w:rPr>
          <w:ins w:id="1206" w:author="Stephen Michell" w:date="2018-01-20T13:35:00Z"/>
          <w:noProof/>
        </w:rPr>
      </w:pPr>
      <w:ins w:id="1207" w:author="Stephen Michell" w:date="2018-01-20T13:35:00Z">
        <w:r>
          <w:rPr>
            <w:noProof/>
          </w:rPr>
          <w:t>Structured programming [EWD], 69</w:t>
        </w:r>
      </w:ins>
    </w:p>
    <w:p w14:paraId="4CDDA763" w14:textId="77777777" w:rsidR="00A4695D" w:rsidRDefault="00A4695D">
      <w:pPr>
        <w:pStyle w:val="Index2"/>
        <w:tabs>
          <w:tab w:val="right" w:leader="dot" w:pos="4735"/>
        </w:tabs>
        <w:rPr>
          <w:ins w:id="1208" w:author="Stephen Michell" w:date="2018-01-20T13:35:00Z"/>
          <w:noProof/>
        </w:rPr>
      </w:pPr>
      <w:ins w:id="1209" w:author="Stephen Michell" w:date="2018-01-20T13:35:00Z">
        <w:r>
          <w:rPr>
            <w:noProof/>
          </w:rPr>
          <w:t>Subprogram signature mismatch [OTR], 75, 97</w:t>
        </w:r>
      </w:ins>
    </w:p>
    <w:p w14:paraId="6E6B5F4C" w14:textId="77777777" w:rsidR="00A4695D" w:rsidRDefault="00A4695D">
      <w:pPr>
        <w:pStyle w:val="Index2"/>
        <w:tabs>
          <w:tab w:val="right" w:leader="dot" w:pos="4735"/>
        </w:tabs>
        <w:rPr>
          <w:ins w:id="1210" w:author="Stephen Michell" w:date="2018-01-20T13:35:00Z"/>
          <w:noProof/>
        </w:rPr>
      </w:pPr>
      <w:ins w:id="1211" w:author="Stephen Michell" w:date="2018-01-20T13:35:00Z">
        <w:r>
          <w:rPr>
            <w:noProof/>
          </w:rPr>
          <w:t>Suppression of language-defined run-t</w:t>
        </w:r>
        <w:r w:rsidRPr="006271CE">
          <w:rPr>
            <w:rFonts w:ascii="Cambria" w:eastAsia="Times New Roman" w:hAnsi="Cambria" w:cs="Times New Roman"/>
            <w:noProof/>
          </w:rPr>
          <w:t>ime checking</w:t>
        </w:r>
        <w:r>
          <w:rPr>
            <w:noProof/>
          </w:rPr>
          <w:t xml:space="preserve"> [MXB], 104</w:t>
        </w:r>
      </w:ins>
    </w:p>
    <w:p w14:paraId="2833DAC0" w14:textId="77777777" w:rsidR="00A4695D" w:rsidRDefault="00A4695D">
      <w:pPr>
        <w:pStyle w:val="Index2"/>
        <w:tabs>
          <w:tab w:val="right" w:leader="dot" w:pos="4735"/>
        </w:tabs>
        <w:rPr>
          <w:ins w:id="1212" w:author="Stephen Michell" w:date="2018-01-20T13:35:00Z"/>
          <w:noProof/>
        </w:rPr>
      </w:pPr>
      <w:ins w:id="1213" w:author="Stephen Michell" w:date="2018-01-20T13:35:00Z">
        <w:r>
          <w:rPr>
            <w:noProof/>
          </w:rPr>
          <w:t>Switch statements and static analysis [CLL], 64</w:t>
        </w:r>
      </w:ins>
    </w:p>
    <w:p w14:paraId="685BC034" w14:textId="77777777" w:rsidR="00A4695D" w:rsidRDefault="00A4695D">
      <w:pPr>
        <w:pStyle w:val="Index2"/>
        <w:tabs>
          <w:tab w:val="right" w:leader="dot" w:pos="4735"/>
        </w:tabs>
        <w:rPr>
          <w:ins w:id="1214" w:author="Stephen Michell" w:date="2018-01-20T13:35:00Z"/>
          <w:noProof/>
        </w:rPr>
      </w:pPr>
      <w:ins w:id="1215" w:author="Stephen Michell" w:date="2018-01-20T13:35:00Z">
        <w:r>
          <w:rPr>
            <w:noProof/>
          </w:rPr>
          <w:t>Templates and generics [SYM], 86</w:t>
        </w:r>
      </w:ins>
    </w:p>
    <w:p w14:paraId="22E97D88" w14:textId="77777777" w:rsidR="00A4695D" w:rsidRDefault="00A4695D">
      <w:pPr>
        <w:pStyle w:val="Index2"/>
        <w:tabs>
          <w:tab w:val="right" w:leader="dot" w:pos="4735"/>
        </w:tabs>
        <w:rPr>
          <w:ins w:id="1216" w:author="Stephen Michell" w:date="2018-01-20T13:35:00Z"/>
          <w:noProof/>
        </w:rPr>
      </w:pPr>
      <w:ins w:id="1217" w:author="Stephen Michell" w:date="2018-01-20T13:35:00Z">
        <w:r>
          <w:rPr>
            <w:noProof/>
          </w:rPr>
          <w:t>Type system [IHN], 22</w:t>
        </w:r>
      </w:ins>
    </w:p>
    <w:p w14:paraId="7281A0CC" w14:textId="77777777" w:rsidR="00A4695D" w:rsidRDefault="00A4695D">
      <w:pPr>
        <w:pStyle w:val="Index2"/>
        <w:tabs>
          <w:tab w:val="right" w:leader="dot" w:pos="4735"/>
        </w:tabs>
        <w:rPr>
          <w:ins w:id="1218" w:author="Stephen Michell" w:date="2018-01-20T13:35:00Z"/>
          <w:noProof/>
        </w:rPr>
      </w:pPr>
      <w:ins w:id="1219" w:author="Stephen Michell" w:date="2018-01-20T13:35:00Z">
        <w:r>
          <w:rPr>
            <w:noProof/>
          </w:rPr>
          <w:t>Type-breaking reinterpretation of data [AMV], 80</w:t>
        </w:r>
      </w:ins>
    </w:p>
    <w:p w14:paraId="72029C81" w14:textId="77777777" w:rsidR="00A4695D" w:rsidRDefault="00A4695D">
      <w:pPr>
        <w:pStyle w:val="Index2"/>
        <w:tabs>
          <w:tab w:val="right" w:leader="dot" w:pos="4735"/>
        </w:tabs>
        <w:rPr>
          <w:ins w:id="1220" w:author="Stephen Michell" w:date="2018-01-20T13:35:00Z"/>
          <w:noProof/>
        </w:rPr>
      </w:pPr>
      <w:ins w:id="1221" w:author="Stephen Michell" w:date="2018-01-20T13:35:00Z">
        <w:r>
          <w:rPr>
            <w:noProof/>
          </w:rPr>
          <w:t>Unanticipated exceptions from library routines [HJW], 101</w:t>
        </w:r>
      </w:ins>
    </w:p>
    <w:p w14:paraId="693AFE5E" w14:textId="77777777" w:rsidR="00A4695D" w:rsidRDefault="00A4695D">
      <w:pPr>
        <w:pStyle w:val="Index2"/>
        <w:tabs>
          <w:tab w:val="right" w:leader="dot" w:pos="4735"/>
        </w:tabs>
        <w:rPr>
          <w:ins w:id="1222" w:author="Stephen Michell" w:date="2018-01-20T13:35:00Z"/>
          <w:noProof/>
        </w:rPr>
      </w:pPr>
      <w:ins w:id="1223" w:author="Stephen Michell" w:date="2018-01-20T13:35:00Z">
        <w:r>
          <w:rPr>
            <w:noProof/>
          </w:rPr>
          <w:t>Unchecked array copying [XYW], 38</w:t>
        </w:r>
      </w:ins>
    </w:p>
    <w:p w14:paraId="173D3F95" w14:textId="77777777" w:rsidR="00A4695D" w:rsidRDefault="00A4695D">
      <w:pPr>
        <w:pStyle w:val="Index2"/>
        <w:tabs>
          <w:tab w:val="right" w:leader="dot" w:pos="4735"/>
        </w:tabs>
        <w:rPr>
          <w:ins w:id="1224" w:author="Stephen Michell" w:date="2018-01-20T13:35:00Z"/>
          <w:noProof/>
        </w:rPr>
      </w:pPr>
      <w:ins w:id="1225" w:author="Stephen Michell" w:date="2018-01-20T13:35:00Z">
        <w:r>
          <w:rPr>
            <w:noProof/>
          </w:rPr>
          <w:t>Unchecked array indexing [XYZ], 36, 38</w:t>
        </w:r>
      </w:ins>
    </w:p>
    <w:p w14:paraId="23BCEC08" w14:textId="77777777" w:rsidR="00A4695D" w:rsidRDefault="00A4695D">
      <w:pPr>
        <w:pStyle w:val="Index2"/>
        <w:tabs>
          <w:tab w:val="right" w:leader="dot" w:pos="4735"/>
        </w:tabs>
        <w:rPr>
          <w:ins w:id="1226" w:author="Stephen Michell" w:date="2018-01-20T13:35:00Z"/>
          <w:noProof/>
        </w:rPr>
      </w:pPr>
      <w:ins w:id="1227" w:author="Stephen Michell" w:date="2018-01-20T13:35:00Z">
        <w:r w:rsidRPr="006271CE">
          <w:rPr>
            <w:i/>
            <w:noProof/>
            <w:color w:val="0070C0"/>
            <w:u w:val="single"/>
          </w:rPr>
          <w:t>Undefined behaviour [EWF]</w:t>
        </w:r>
        <w:r>
          <w:rPr>
            <w:noProof/>
          </w:rPr>
          <w:t>, 108, 109, 111</w:t>
        </w:r>
      </w:ins>
    </w:p>
    <w:p w14:paraId="21B7AB87" w14:textId="77777777" w:rsidR="00A4695D" w:rsidRDefault="00A4695D">
      <w:pPr>
        <w:pStyle w:val="Index2"/>
        <w:tabs>
          <w:tab w:val="right" w:leader="dot" w:pos="4735"/>
        </w:tabs>
        <w:rPr>
          <w:ins w:id="1228" w:author="Stephen Michell" w:date="2018-01-20T13:35:00Z"/>
          <w:noProof/>
        </w:rPr>
      </w:pPr>
      <w:ins w:id="1229" w:author="Stephen Michell" w:date="2018-01-20T13:35:00Z">
        <w:r>
          <w:rPr>
            <w:noProof/>
          </w:rPr>
          <w:t>Unspecified behaviour [BFQ], 108, 109, 111</w:t>
        </w:r>
      </w:ins>
    </w:p>
    <w:p w14:paraId="1E3C0B7F" w14:textId="77777777" w:rsidR="00A4695D" w:rsidRDefault="00A4695D">
      <w:pPr>
        <w:pStyle w:val="Index2"/>
        <w:tabs>
          <w:tab w:val="right" w:leader="dot" w:pos="4735"/>
        </w:tabs>
        <w:rPr>
          <w:ins w:id="1230" w:author="Stephen Michell" w:date="2018-01-20T13:35:00Z"/>
          <w:noProof/>
        </w:rPr>
      </w:pPr>
      <w:ins w:id="1231" w:author="Stephen Michell" w:date="2018-01-20T13:35:00Z">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ins>
    </w:p>
    <w:p w14:paraId="0091DC7C" w14:textId="77777777" w:rsidR="00A4695D" w:rsidRDefault="00A4695D">
      <w:pPr>
        <w:pStyle w:val="Index2"/>
        <w:tabs>
          <w:tab w:val="right" w:leader="dot" w:pos="4735"/>
        </w:tabs>
        <w:rPr>
          <w:ins w:id="1232" w:author="Stephen Michell" w:date="2018-01-20T13:35:00Z"/>
          <w:noProof/>
        </w:rPr>
      </w:pPr>
      <w:ins w:id="1233" w:author="Stephen Michell" w:date="2018-01-20T13:35:00Z">
        <w:r w:rsidRPr="006271CE">
          <w:rPr>
            <w:i/>
            <w:noProof/>
            <w:color w:val="0070C0"/>
            <w:u w:val="single"/>
          </w:rPr>
          <w:t>Using shift operations for multiplication and division [PIK]</w:t>
        </w:r>
        <w:r>
          <w:rPr>
            <w:noProof/>
          </w:rPr>
          <w:t>, 44, 46</w:t>
        </w:r>
      </w:ins>
    </w:p>
    <w:p w14:paraId="76C43040" w14:textId="77777777" w:rsidR="00A4695D" w:rsidRDefault="00A4695D">
      <w:pPr>
        <w:pStyle w:val="Index2"/>
        <w:tabs>
          <w:tab w:val="right" w:leader="dot" w:pos="4735"/>
        </w:tabs>
        <w:rPr>
          <w:ins w:id="1234" w:author="Stephen Michell" w:date="2018-01-20T13:35:00Z"/>
          <w:noProof/>
        </w:rPr>
      </w:pPr>
      <w:ins w:id="1235" w:author="Stephen Michell" w:date="2018-01-20T13:35:00Z">
        <w:r>
          <w:rPr>
            <w:noProof/>
          </w:rPr>
          <w:t>Violations of the Liskov substitution principle or contract model [BLP], 90, 161</w:t>
        </w:r>
      </w:ins>
    </w:p>
    <w:p w14:paraId="5F7BF1B9" w14:textId="77777777" w:rsidR="00A4695D" w:rsidRDefault="00A4695D">
      <w:pPr>
        <w:pStyle w:val="Index1"/>
        <w:rPr>
          <w:ins w:id="1236" w:author="Stephen Michell" w:date="2018-01-20T13:35:00Z"/>
          <w:noProof/>
        </w:rPr>
      </w:pPr>
      <w:ins w:id="1237" w:author="Stephen Michell" w:date="2018-01-20T13:35:00Z">
        <w:r>
          <w:rPr>
            <w:noProof/>
          </w:rPr>
          <w:t>language vulnerability, 13</w:t>
        </w:r>
      </w:ins>
    </w:p>
    <w:p w14:paraId="30F52FEF" w14:textId="77777777" w:rsidR="00A4695D" w:rsidRDefault="00A4695D">
      <w:pPr>
        <w:pStyle w:val="Index1"/>
        <w:rPr>
          <w:ins w:id="1238" w:author="Stephen Michell" w:date="2018-01-20T13:35:00Z"/>
          <w:noProof/>
        </w:rPr>
      </w:pPr>
      <w:ins w:id="1239" w:author="Stephen Michell" w:date="2018-01-20T13:35:00Z">
        <w:r>
          <w:rPr>
            <w:noProof/>
          </w:rPr>
          <w:t>LAV – Initialization of variables, 55</w:t>
        </w:r>
      </w:ins>
    </w:p>
    <w:p w14:paraId="493CA29D" w14:textId="77777777" w:rsidR="00A4695D" w:rsidRDefault="00A4695D">
      <w:pPr>
        <w:pStyle w:val="Index1"/>
        <w:rPr>
          <w:ins w:id="1240" w:author="Stephen Michell" w:date="2018-01-20T13:35:00Z"/>
          <w:noProof/>
        </w:rPr>
      </w:pPr>
      <w:ins w:id="1241" w:author="Stephen Michell" w:date="2018-01-20T13:35:00Z">
        <w:r>
          <w:rPr>
            <w:noProof/>
          </w:rPr>
          <w:t>Linux, 140</w:t>
        </w:r>
      </w:ins>
    </w:p>
    <w:p w14:paraId="3637431E" w14:textId="77777777" w:rsidR="00A4695D" w:rsidRDefault="00A4695D">
      <w:pPr>
        <w:pStyle w:val="Index1"/>
        <w:rPr>
          <w:ins w:id="1242" w:author="Stephen Michell" w:date="2018-01-20T13:35:00Z"/>
          <w:noProof/>
        </w:rPr>
      </w:pPr>
      <w:ins w:id="1243" w:author="Stephen Michell" w:date="2018-01-20T13:35:00Z">
        <w:r w:rsidRPr="006271CE">
          <w:rPr>
            <w:noProof/>
            <w:lang w:val="en-CA"/>
          </w:rPr>
          <w:t>livelock</w:t>
        </w:r>
        <w:r>
          <w:rPr>
            <w:noProof/>
          </w:rPr>
          <w:t>, 122</w:t>
        </w:r>
      </w:ins>
    </w:p>
    <w:p w14:paraId="0116A6D3" w14:textId="77777777" w:rsidR="00A4695D" w:rsidRDefault="00A4695D">
      <w:pPr>
        <w:pStyle w:val="Index1"/>
        <w:rPr>
          <w:ins w:id="1244" w:author="Stephen Michell" w:date="2018-01-20T13:35:00Z"/>
          <w:noProof/>
        </w:rPr>
      </w:pPr>
      <w:ins w:id="1245" w:author="Stephen Michell" w:date="2018-01-20T13:35:00Z">
        <w:r w:rsidRPr="006271CE">
          <w:rPr>
            <w:noProof/>
          </w:rPr>
          <w:t>longjmp</w:t>
        </w:r>
        <w:r>
          <w:rPr>
            <w:noProof/>
          </w:rPr>
          <w:t>, 70</w:t>
        </w:r>
      </w:ins>
    </w:p>
    <w:p w14:paraId="5D0AA6B8" w14:textId="77777777" w:rsidR="00A4695D" w:rsidRDefault="00A4695D">
      <w:pPr>
        <w:pStyle w:val="Index1"/>
        <w:rPr>
          <w:ins w:id="1246" w:author="Stephen Michell" w:date="2018-01-20T13:35:00Z"/>
          <w:noProof/>
        </w:rPr>
      </w:pPr>
      <w:ins w:id="1247" w:author="Stephen Michell" w:date="2018-01-20T13:35:00Z">
        <w:r>
          <w:rPr>
            <w:noProof/>
          </w:rPr>
          <w:t>LRM – Extra intrinsics, 95</w:t>
        </w:r>
      </w:ins>
    </w:p>
    <w:p w14:paraId="7CAAD847" w14:textId="77777777" w:rsidR="00A4695D" w:rsidRDefault="00A4695D">
      <w:pPr>
        <w:pStyle w:val="Index1"/>
        <w:rPr>
          <w:ins w:id="1248" w:author="Stephen Michell" w:date="2018-01-20T13:35:00Z"/>
          <w:noProof/>
        </w:rPr>
      </w:pPr>
      <w:ins w:id="1249" w:author="Stephen Michell" w:date="2018-01-20T13:35:00Z">
        <w:r>
          <w:rPr>
            <w:noProof/>
          </w:rPr>
          <w:t>MAC address, 142</w:t>
        </w:r>
      </w:ins>
    </w:p>
    <w:p w14:paraId="413815A0" w14:textId="77777777" w:rsidR="00A4695D" w:rsidRDefault="00A4695D">
      <w:pPr>
        <w:pStyle w:val="Index1"/>
        <w:rPr>
          <w:ins w:id="1250" w:author="Stephen Michell" w:date="2018-01-20T13:35:00Z"/>
          <w:noProof/>
        </w:rPr>
      </w:pPr>
      <w:ins w:id="1251" w:author="Stephen Michell" w:date="2018-01-20T13:35:00Z">
        <w:r>
          <w:rPr>
            <w:noProof/>
          </w:rPr>
          <w:t>macof, 142</w:t>
        </w:r>
      </w:ins>
    </w:p>
    <w:p w14:paraId="1FA28274" w14:textId="77777777" w:rsidR="00A4695D" w:rsidRDefault="00A4695D">
      <w:pPr>
        <w:pStyle w:val="Index1"/>
        <w:rPr>
          <w:ins w:id="1252" w:author="Stephen Michell" w:date="2018-01-20T13:35:00Z"/>
          <w:noProof/>
        </w:rPr>
      </w:pPr>
      <w:ins w:id="1253" w:author="Stephen Michell" w:date="2018-01-20T13:35:00Z">
        <w:r>
          <w:rPr>
            <w:noProof/>
          </w:rPr>
          <w:t>MEM – Deprecated language features, 113</w:t>
        </w:r>
      </w:ins>
    </w:p>
    <w:p w14:paraId="38736220" w14:textId="77777777" w:rsidR="00A4695D" w:rsidRDefault="00A4695D">
      <w:pPr>
        <w:pStyle w:val="Index1"/>
        <w:rPr>
          <w:ins w:id="1254" w:author="Stephen Michell" w:date="2018-01-20T13:35:00Z"/>
          <w:noProof/>
        </w:rPr>
      </w:pPr>
      <w:ins w:id="1255" w:author="Stephen Michell" w:date="2018-01-20T13:35:00Z">
        <w:r>
          <w:rPr>
            <w:noProof/>
          </w:rPr>
          <w:t>memory disclosure, 155</w:t>
        </w:r>
      </w:ins>
    </w:p>
    <w:p w14:paraId="3D883221" w14:textId="77777777" w:rsidR="00A4695D" w:rsidRDefault="00A4695D">
      <w:pPr>
        <w:pStyle w:val="Index1"/>
        <w:rPr>
          <w:ins w:id="1256" w:author="Stephen Michell" w:date="2018-01-20T13:35:00Z"/>
          <w:noProof/>
        </w:rPr>
      </w:pPr>
      <w:ins w:id="1257" w:author="Stephen Michell" w:date="2018-01-20T13:35:00Z">
        <w:r>
          <w:rPr>
            <w:noProof/>
          </w:rPr>
          <w:t>Microsoft</w:t>
        </w:r>
      </w:ins>
    </w:p>
    <w:p w14:paraId="2CF7E0EC" w14:textId="77777777" w:rsidR="00A4695D" w:rsidRDefault="00A4695D">
      <w:pPr>
        <w:pStyle w:val="Index2"/>
        <w:tabs>
          <w:tab w:val="right" w:leader="dot" w:pos="4735"/>
        </w:tabs>
        <w:rPr>
          <w:ins w:id="1258" w:author="Stephen Michell" w:date="2018-01-20T13:35:00Z"/>
          <w:noProof/>
        </w:rPr>
      </w:pPr>
      <w:ins w:id="1259" w:author="Stephen Michell" w:date="2018-01-20T13:35:00Z">
        <w:r>
          <w:rPr>
            <w:noProof/>
          </w:rPr>
          <w:t>Win16, 141</w:t>
        </w:r>
      </w:ins>
    </w:p>
    <w:p w14:paraId="3C7C9BC5" w14:textId="77777777" w:rsidR="00A4695D" w:rsidRDefault="00A4695D">
      <w:pPr>
        <w:pStyle w:val="Index2"/>
        <w:tabs>
          <w:tab w:val="right" w:leader="dot" w:pos="4735"/>
        </w:tabs>
        <w:rPr>
          <w:ins w:id="1260" w:author="Stephen Michell" w:date="2018-01-20T13:35:00Z"/>
          <w:noProof/>
        </w:rPr>
      </w:pPr>
      <w:ins w:id="1261" w:author="Stephen Michell" w:date="2018-01-20T13:35:00Z">
        <w:r>
          <w:rPr>
            <w:noProof/>
          </w:rPr>
          <w:t>Windows, 155</w:t>
        </w:r>
      </w:ins>
    </w:p>
    <w:p w14:paraId="1370ACD6" w14:textId="77777777" w:rsidR="00A4695D" w:rsidRDefault="00A4695D">
      <w:pPr>
        <w:pStyle w:val="Index2"/>
        <w:tabs>
          <w:tab w:val="right" w:leader="dot" w:pos="4735"/>
        </w:tabs>
        <w:rPr>
          <w:ins w:id="1262" w:author="Stephen Michell" w:date="2018-01-20T13:35:00Z"/>
          <w:noProof/>
        </w:rPr>
      </w:pPr>
      <w:ins w:id="1263" w:author="Stephen Michell" w:date="2018-01-20T13:35:00Z">
        <w:r>
          <w:rPr>
            <w:noProof/>
          </w:rPr>
          <w:t>Windows XP, 140</w:t>
        </w:r>
      </w:ins>
    </w:p>
    <w:p w14:paraId="64A3402B" w14:textId="77777777" w:rsidR="00A4695D" w:rsidRDefault="00A4695D">
      <w:pPr>
        <w:pStyle w:val="Index1"/>
        <w:rPr>
          <w:ins w:id="1264" w:author="Stephen Michell" w:date="2018-01-20T13:35:00Z"/>
          <w:noProof/>
        </w:rPr>
      </w:pPr>
      <w:ins w:id="1265" w:author="Stephen Michell" w:date="2018-01-20T13:35:00Z">
        <w:r w:rsidRPr="006271CE">
          <w:rPr>
            <w:noProof/>
          </w:rPr>
          <w:t>MIME</w:t>
        </w:r>
      </w:ins>
    </w:p>
    <w:p w14:paraId="65E194D3" w14:textId="77777777" w:rsidR="00A4695D" w:rsidRDefault="00A4695D">
      <w:pPr>
        <w:pStyle w:val="Index2"/>
        <w:tabs>
          <w:tab w:val="right" w:leader="dot" w:pos="4735"/>
        </w:tabs>
        <w:rPr>
          <w:ins w:id="1266" w:author="Stephen Michell" w:date="2018-01-20T13:35:00Z"/>
          <w:noProof/>
        </w:rPr>
      </w:pPr>
      <w:ins w:id="1267" w:author="Stephen Michell" w:date="2018-01-20T13:35:00Z">
        <w:r>
          <w:rPr>
            <w:noProof/>
          </w:rPr>
          <w:t>Multipurpose Internet Mail Extensions, 137</w:t>
        </w:r>
      </w:ins>
    </w:p>
    <w:p w14:paraId="1A174F60" w14:textId="77777777" w:rsidR="00A4695D" w:rsidRDefault="00A4695D">
      <w:pPr>
        <w:pStyle w:val="Index1"/>
        <w:rPr>
          <w:ins w:id="1268" w:author="Stephen Michell" w:date="2018-01-20T13:35:00Z"/>
          <w:noProof/>
        </w:rPr>
      </w:pPr>
      <w:ins w:id="1269" w:author="Stephen Michell" w:date="2018-01-20T13:35:00Z">
        <w:r>
          <w:rPr>
            <w:noProof/>
          </w:rPr>
          <w:t>MISRA C, 40</w:t>
        </w:r>
      </w:ins>
    </w:p>
    <w:p w14:paraId="0B4CDEDC" w14:textId="77777777" w:rsidR="00A4695D" w:rsidRDefault="00A4695D">
      <w:pPr>
        <w:pStyle w:val="Index1"/>
        <w:rPr>
          <w:ins w:id="1270" w:author="Stephen Michell" w:date="2018-01-20T13:35:00Z"/>
          <w:noProof/>
        </w:rPr>
      </w:pPr>
      <w:ins w:id="1271" w:author="Stephen Michell" w:date="2018-01-20T13:35:00Z">
        <w:r>
          <w:rPr>
            <w:noProof/>
          </w:rPr>
          <w:t>MISRA C++, 102</w:t>
        </w:r>
      </w:ins>
    </w:p>
    <w:p w14:paraId="1F0E4E41" w14:textId="77777777" w:rsidR="00A4695D" w:rsidRDefault="00A4695D">
      <w:pPr>
        <w:pStyle w:val="Index1"/>
        <w:rPr>
          <w:ins w:id="1272" w:author="Stephen Michell" w:date="2018-01-20T13:35:00Z"/>
          <w:noProof/>
        </w:rPr>
      </w:pPr>
      <w:ins w:id="1273" w:author="Stephen Michell" w:date="2018-01-20T13:35:00Z">
        <w:r w:rsidRPr="006271CE">
          <w:rPr>
            <w:noProof/>
          </w:rPr>
          <w:t>mlock()</w:t>
        </w:r>
        <w:r>
          <w:rPr>
            <w:noProof/>
          </w:rPr>
          <w:t>, 155</w:t>
        </w:r>
      </w:ins>
    </w:p>
    <w:p w14:paraId="02DCCD2A" w14:textId="77777777" w:rsidR="00A4695D" w:rsidRDefault="00A4695D">
      <w:pPr>
        <w:pStyle w:val="Index1"/>
        <w:rPr>
          <w:ins w:id="1274" w:author="Stephen Michell" w:date="2018-01-20T13:35:00Z"/>
          <w:noProof/>
        </w:rPr>
      </w:pPr>
      <w:ins w:id="1275" w:author="Stephen Michell" w:date="2018-01-20T13:35:00Z">
        <w:r>
          <w:rPr>
            <w:noProof/>
          </w:rPr>
          <w:t>MVX – use of a one-way hash without a salt, 152</w:t>
        </w:r>
      </w:ins>
    </w:p>
    <w:p w14:paraId="6BB7648D" w14:textId="77777777" w:rsidR="00A4695D" w:rsidRDefault="00A4695D">
      <w:pPr>
        <w:pStyle w:val="Index1"/>
        <w:rPr>
          <w:ins w:id="1276" w:author="Stephen Michell" w:date="2018-01-20T13:35:00Z"/>
          <w:noProof/>
        </w:rPr>
      </w:pPr>
      <w:ins w:id="1277" w:author="Stephen Michell" w:date="2018-01-20T13:35:00Z">
        <w:r>
          <w:rPr>
            <w:noProof/>
          </w:rPr>
          <w:t>MXB – Suppression of language-defined run-time checking, 104</w:t>
        </w:r>
      </w:ins>
    </w:p>
    <w:p w14:paraId="75995A13" w14:textId="77777777" w:rsidR="00A4695D" w:rsidRDefault="00A4695D">
      <w:pPr>
        <w:pStyle w:val="Index1"/>
        <w:rPr>
          <w:ins w:id="1278" w:author="Stephen Michell" w:date="2018-01-20T13:35:00Z"/>
          <w:noProof/>
        </w:rPr>
      </w:pPr>
      <w:ins w:id="1279" w:author="Stephen Michell" w:date="2018-01-20T13:35:00Z">
        <w:r>
          <w:rPr>
            <w:noProof/>
          </w:rPr>
          <w:t>NAI – Choice of clear names, 47</w:t>
        </w:r>
      </w:ins>
    </w:p>
    <w:p w14:paraId="17218E8E" w14:textId="77777777" w:rsidR="00A4695D" w:rsidRDefault="00A4695D">
      <w:pPr>
        <w:pStyle w:val="Index1"/>
        <w:rPr>
          <w:ins w:id="1280" w:author="Stephen Michell" w:date="2018-01-20T13:35:00Z"/>
          <w:noProof/>
        </w:rPr>
      </w:pPr>
      <w:ins w:id="1281" w:author="Stephen Michell" w:date="2018-01-20T13:35:00Z">
        <w:r w:rsidRPr="006271CE">
          <w:rPr>
            <w:noProof/>
          </w:rPr>
          <w:lastRenderedPageBreak/>
          <w:t>name type equivalence</w:t>
        </w:r>
        <w:r>
          <w:rPr>
            <w:noProof/>
          </w:rPr>
          <w:t>, 22</w:t>
        </w:r>
      </w:ins>
    </w:p>
    <w:p w14:paraId="7D66969A" w14:textId="77777777" w:rsidR="00A4695D" w:rsidRDefault="00A4695D">
      <w:pPr>
        <w:pStyle w:val="Index1"/>
        <w:rPr>
          <w:ins w:id="1282" w:author="Stephen Michell" w:date="2018-01-20T13:35:00Z"/>
          <w:noProof/>
        </w:rPr>
      </w:pPr>
      <w:ins w:id="1283" w:author="Stephen Michell" w:date="2018-01-20T13:35:00Z">
        <w:r>
          <w:rPr>
            <w:noProof/>
          </w:rPr>
          <w:t>NMP – Pre-processor Directives, 103</w:t>
        </w:r>
      </w:ins>
    </w:p>
    <w:p w14:paraId="63AC9AEA" w14:textId="77777777" w:rsidR="00A4695D" w:rsidRDefault="00A4695D">
      <w:pPr>
        <w:pStyle w:val="Index1"/>
        <w:rPr>
          <w:ins w:id="1284" w:author="Stephen Michell" w:date="2018-01-20T13:35:00Z"/>
          <w:noProof/>
        </w:rPr>
      </w:pPr>
      <w:ins w:id="1285" w:author="Stephen Michell" w:date="2018-01-20T13:35:00Z">
        <w:r>
          <w:rPr>
            <w:noProof/>
          </w:rPr>
          <w:t>NSQ – Library signature, 100</w:t>
        </w:r>
      </w:ins>
    </w:p>
    <w:p w14:paraId="6FBFDE58" w14:textId="77777777" w:rsidR="00A4695D" w:rsidRDefault="00A4695D">
      <w:pPr>
        <w:pStyle w:val="Index1"/>
        <w:rPr>
          <w:ins w:id="1286" w:author="Stephen Michell" w:date="2018-01-20T13:35:00Z"/>
          <w:noProof/>
        </w:rPr>
      </w:pPr>
      <w:ins w:id="1287" w:author="Stephen Michell" w:date="2018-01-20T13:35:00Z">
        <w:r w:rsidRPr="006271CE">
          <w:rPr>
            <w:noProof/>
          </w:rPr>
          <w:t>NTFS</w:t>
        </w:r>
      </w:ins>
    </w:p>
    <w:p w14:paraId="2EC1BFEB" w14:textId="77777777" w:rsidR="00A4695D" w:rsidRDefault="00A4695D">
      <w:pPr>
        <w:pStyle w:val="Index2"/>
        <w:tabs>
          <w:tab w:val="right" w:leader="dot" w:pos="4735"/>
        </w:tabs>
        <w:rPr>
          <w:ins w:id="1288" w:author="Stephen Michell" w:date="2018-01-20T13:35:00Z"/>
          <w:noProof/>
        </w:rPr>
      </w:pPr>
      <w:ins w:id="1289" w:author="Stephen Michell" w:date="2018-01-20T13:35:00Z">
        <w:r>
          <w:rPr>
            <w:noProof/>
          </w:rPr>
          <w:t>New Technology File System, 127</w:t>
        </w:r>
      </w:ins>
    </w:p>
    <w:p w14:paraId="59EC6E37" w14:textId="77777777" w:rsidR="00A4695D" w:rsidRDefault="00A4695D">
      <w:pPr>
        <w:pStyle w:val="Index1"/>
        <w:rPr>
          <w:ins w:id="1290" w:author="Stephen Michell" w:date="2018-01-20T13:35:00Z"/>
          <w:noProof/>
        </w:rPr>
      </w:pPr>
      <w:ins w:id="1291" w:author="Stephen Michell" w:date="2018-01-20T13:35:00Z">
        <w:r w:rsidRPr="006271CE">
          <w:rPr>
            <w:rFonts w:ascii="Courier New" w:hAnsi="Courier New" w:cs="Courier New"/>
            <w:noProof/>
          </w:rPr>
          <w:t>NULL</w:t>
        </w:r>
        <w:r>
          <w:rPr>
            <w:noProof/>
          </w:rPr>
          <w:t>, 41, 68</w:t>
        </w:r>
      </w:ins>
    </w:p>
    <w:p w14:paraId="5E4D17A2" w14:textId="77777777" w:rsidR="00A4695D" w:rsidRDefault="00A4695D">
      <w:pPr>
        <w:pStyle w:val="Index1"/>
        <w:rPr>
          <w:ins w:id="1292" w:author="Stephen Michell" w:date="2018-01-20T13:35:00Z"/>
          <w:noProof/>
        </w:rPr>
      </w:pPr>
      <w:ins w:id="1293" w:author="Stephen Michell" w:date="2018-01-20T13:35:00Z">
        <w:r w:rsidRPr="006271CE">
          <w:rPr>
            <w:noProof/>
          </w:rPr>
          <w:t>NULL pointer</w:t>
        </w:r>
        <w:r>
          <w:rPr>
            <w:noProof/>
          </w:rPr>
          <w:t>, 41</w:t>
        </w:r>
      </w:ins>
    </w:p>
    <w:p w14:paraId="4E909205" w14:textId="77777777" w:rsidR="00A4695D" w:rsidRDefault="00A4695D">
      <w:pPr>
        <w:pStyle w:val="Index1"/>
        <w:rPr>
          <w:ins w:id="1294" w:author="Stephen Michell" w:date="2018-01-20T13:35:00Z"/>
          <w:noProof/>
        </w:rPr>
      </w:pPr>
      <w:ins w:id="1295" w:author="Stephen Michell" w:date="2018-01-20T13:35:00Z">
        <w:r>
          <w:rPr>
            <w:noProof/>
          </w:rPr>
          <w:t>null-pointer, 41</w:t>
        </w:r>
      </w:ins>
    </w:p>
    <w:p w14:paraId="1B3EA070" w14:textId="77777777" w:rsidR="00A4695D" w:rsidRDefault="00A4695D">
      <w:pPr>
        <w:pStyle w:val="Index1"/>
        <w:rPr>
          <w:ins w:id="1296" w:author="Stephen Michell" w:date="2018-01-20T13:35:00Z"/>
          <w:noProof/>
        </w:rPr>
      </w:pPr>
      <w:ins w:id="1297" w:author="Stephen Michell" w:date="2018-01-20T13:35:00Z">
        <w:r>
          <w:rPr>
            <w:noProof/>
          </w:rPr>
          <w:t>NYY – Dynamically-linked code and self-modifying code, 99</w:t>
        </w:r>
      </w:ins>
    </w:p>
    <w:p w14:paraId="4C9D9B43" w14:textId="77777777" w:rsidR="00A4695D" w:rsidRDefault="00A4695D">
      <w:pPr>
        <w:pStyle w:val="Index1"/>
        <w:rPr>
          <w:ins w:id="1298" w:author="Stephen Michell" w:date="2018-01-20T13:35:00Z"/>
          <w:noProof/>
        </w:rPr>
      </w:pPr>
      <w:ins w:id="1299" w:author="Stephen Michell" w:date="2018-01-20T13:35:00Z">
        <w:r>
          <w:rPr>
            <w:noProof/>
          </w:rPr>
          <w:t>OTR – Subprogram signature mismatch, 75, 97</w:t>
        </w:r>
      </w:ins>
    </w:p>
    <w:p w14:paraId="555A4A7B" w14:textId="77777777" w:rsidR="00A4695D" w:rsidRDefault="00A4695D">
      <w:pPr>
        <w:pStyle w:val="Index1"/>
        <w:rPr>
          <w:ins w:id="1300" w:author="Stephen Michell" w:date="2018-01-20T13:35:00Z"/>
          <w:noProof/>
        </w:rPr>
      </w:pPr>
      <w:ins w:id="1301" w:author="Stephen Michell" w:date="2018-01-20T13:35:00Z">
        <w:r>
          <w:rPr>
            <w:noProof/>
          </w:rPr>
          <w:t>OYB – Ignored error status and unhandled exceptions, 78</w:t>
        </w:r>
      </w:ins>
    </w:p>
    <w:p w14:paraId="03E8352B" w14:textId="77777777" w:rsidR="00A4695D" w:rsidRDefault="00A4695D">
      <w:pPr>
        <w:pStyle w:val="Index1"/>
        <w:rPr>
          <w:ins w:id="1302" w:author="Stephen Michell" w:date="2018-01-20T13:35:00Z"/>
          <w:noProof/>
        </w:rPr>
      </w:pPr>
      <w:ins w:id="1303" w:author="Stephen Michell" w:date="2018-01-20T13:35:00Z">
        <w:r>
          <w:rPr>
            <w:noProof/>
          </w:rPr>
          <w:t>Pascal, 98</w:t>
        </w:r>
      </w:ins>
    </w:p>
    <w:p w14:paraId="7E4C55FC" w14:textId="77777777" w:rsidR="00A4695D" w:rsidRDefault="00A4695D">
      <w:pPr>
        <w:pStyle w:val="Index1"/>
        <w:rPr>
          <w:ins w:id="1304" w:author="Stephen Michell" w:date="2018-01-20T13:35:00Z"/>
          <w:noProof/>
        </w:rPr>
      </w:pPr>
      <w:ins w:id="1305" w:author="Stephen Michell" w:date="2018-01-20T13:35:00Z">
        <w:r>
          <w:rPr>
            <w:noProof/>
          </w:rPr>
          <w:t>PHP, 136</w:t>
        </w:r>
      </w:ins>
    </w:p>
    <w:p w14:paraId="518B9A8F" w14:textId="77777777" w:rsidR="00A4695D" w:rsidRDefault="00A4695D">
      <w:pPr>
        <w:pStyle w:val="Index1"/>
        <w:rPr>
          <w:ins w:id="1306" w:author="Stephen Michell" w:date="2018-01-20T13:35:00Z"/>
          <w:noProof/>
        </w:rPr>
      </w:pPr>
      <w:ins w:id="1307" w:author="Stephen Michell" w:date="2018-01-20T13:35:00Z">
        <w:r w:rsidRPr="006271CE">
          <w:rPr>
            <w:noProof/>
          </w:rPr>
          <w:t>PIK – Using shift operations for multiplication and division</w:t>
        </w:r>
        <w:r>
          <w:rPr>
            <w:noProof/>
          </w:rPr>
          <w:t>, 44, 46</w:t>
        </w:r>
      </w:ins>
    </w:p>
    <w:p w14:paraId="73B53D15" w14:textId="77777777" w:rsidR="00A4695D" w:rsidRDefault="00A4695D">
      <w:pPr>
        <w:pStyle w:val="Index1"/>
        <w:rPr>
          <w:ins w:id="1308" w:author="Stephen Michell" w:date="2018-01-20T13:35:00Z"/>
          <w:noProof/>
        </w:rPr>
      </w:pPr>
      <w:ins w:id="1309" w:author="Stephen Michell" w:date="2018-01-20T13:35:00Z">
        <w:r>
          <w:rPr>
            <w:noProof/>
          </w:rPr>
          <w:t>PLF – Floating-point arithmetic, 26</w:t>
        </w:r>
      </w:ins>
    </w:p>
    <w:p w14:paraId="0AF5465E" w14:textId="77777777" w:rsidR="00A4695D" w:rsidRDefault="00A4695D">
      <w:pPr>
        <w:pStyle w:val="Index1"/>
        <w:rPr>
          <w:ins w:id="1310" w:author="Stephen Michell" w:date="2018-01-20T13:35:00Z"/>
          <w:noProof/>
        </w:rPr>
      </w:pPr>
      <w:ins w:id="1311" w:author="Stephen Michell" w:date="2018-01-20T13:35:00Z">
        <w:r w:rsidRPr="006271CE">
          <w:rPr>
            <w:noProof/>
            <w:lang w:val="en-CA"/>
          </w:rPr>
          <w:t>POSIX</w:t>
        </w:r>
        <w:r>
          <w:rPr>
            <w:noProof/>
          </w:rPr>
          <w:t>, 115</w:t>
        </w:r>
      </w:ins>
    </w:p>
    <w:p w14:paraId="7E9941D0" w14:textId="77777777" w:rsidR="00A4695D" w:rsidRDefault="00A4695D">
      <w:pPr>
        <w:pStyle w:val="Index1"/>
        <w:rPr>
          <w:ins w:id="1312" w:author="Stephen Michell" w:date="2018-01-20T13:35:00Z"/>
          <w:noProof/>
        </w:rPr>
      </w:pPr>
      <w:ins w:id="1313" w:author="Stephen Michell" w:date="2018-01-20T13:35:00Z">
        <w:r>
          <w:rPr>
            <w:noProof/>
          </w:rPr>
          <w:t>PPH – Redispatching, 91</w:t>
        </w:r>
      </w:ins>
    </w:p>
    <w:p w14:paraId="587EB535" w14:textId="77777777" w:rsidR="00A4695D" w:rsidRDefault="00A4695D">
      <w:pPr>
        <w:pStyle w:val="Index1"/>
        <w:rPr>
          <w:ins w:id="1314" w:author="Stephen Michell" w:date="2018-01-20T13:35:00Z"/>
          <w:noProof/>
        </w:rPr>
      </w:pPr>
      <w:ins w:id="1315" w:author="Stephen Michell" w:date="2018-01-20T13:35:00Z">
        <w:r w:rsidRPr="006271CE">
          <w:rPr>
            <w:rFonts w:ascii="Courier New" w:hAnsi="Courier New"/>
            <w:noProof/>
            <w:lang w:eastAsia="ar-SA"/>
          </w:rPr>
          <w:t>pragmas</w:t>
        </w:r>
        <w:r>
          <w:rPr>
            <w:noProof/>
          </w:rPr>
          <w:t>, 85, 111</w:t>
        </w:r>
      </w:ins>
    </w:p>
    <w:p w14:paraId="0FFA9AC8" w14:textId="77777777" w:rsidR="00A4695D" w:rsidRDefault="00A4695D">
      <w:pPr>
        <w:pStyle w:val="Index1"/>
        <w:rPr>
          <w:ins w:id="1316" w:author="Stephen Michell" w:date="2018-01-20T13:35:00Z"/>
          <w:noProof/>
        </w:rPr>
      </w:pPr>
      <w:ins w:id="1317" w:author="Stephen Michell" w:date="2018-01-20T13:35:00Z">
        <w:r>
          <w:rPr>
            <w:noProof/>
          </w:rPr>
          <w:t>predictable</w:t>
        </w:r>
        <w:r w:rsidRPr="006271CE">
          <w:rPr>
            <w:b/>
            <w:noProof/>
          </w:rPr>
          <w:t xml:space="preserve"> </w:t>
        </w:r>
        <w:r>
          <w:rPr>
            <w:noProof/>
          </w:rPr>
          <w:t>execution, 12, 16</w:t>
        </w:r>
      </w:ins>
    </w:p>
    <w:p w14:paraId="1C10AD0C" w14:textId="77777777" w:rsidR="00A4695D" w:rsidRDefault="00A4695D">
      <w:pPr>
        <w:pStyle w:val="Index1"/>
        <w:rPr>
          <w:ins w:id="1318" w:author="Stephen Michell" w:date="2018-01-20T13:35:00Z"/>
          <w:noProof/>
        </w:rPr>
      </w:pPr>
      <w:ins w:id="1319" w:author="Stephen Michell" w:date="2018-01-20T13:35:00Z">
        <w:r w:rsidRPr="006271CE">
          <w:rPr>
            <w:noProof/>
            <w:lang w:eastAsia="ja-JP"/>
          </w:rPr>
          <w:t>PYQ – URL redirection to untrusted site ('open redirect')</w:t>
        </w:r>
        <w:r>
          <w:rPr>
            <w:noProof/>
          </w:rPr>
          <w:t>, 133</w:t>
        </w:r>
      </w:ins>
    </w:p>
    <w:p w14:paraId="46CB564A" w14:textId="77777777" w:rsidR="00A4695D" w:rsidRDefault="00A4695D">
      <w:pPr>
        <w:pStyle w:val="Index1"/>
        <w:rPr>
          <w:ins w:id="1320" w:author="Stephen Michell" w:date="2018-01-20T13:35:00Z"/>
          <w:noProof/>
        </w:rPr>
      </w:pPr>
      <w:ins w:id="1321" w:author="Stephen Michell" w:date="2018-01-20T13:35:00Z">
        <w:r>
          <w:rPr>
            <w:noProof/>
          </w:rPr>
          <w:t>real numbers, 26</w:t>
        </w:r>
      </w:ins>
    </w:p>
    <w:p w14:paraId="01BA1FD1" w14:textId="77777777" w:rsidR="00A4695D" w:rsidRDefault="00A4695D">
      <w:pPr>
        <w:pStyle w:val="Index1"/>
        <w:rPr>
          <w:ins w:id="1322" w:author="Stephen Michell" w:date="2018-01-20T13:35:00Z"/>
          <w:noProof/>
        </w:rPr>
      </w:pPr>
      <w:ins w:id="1323" w:author="Stephen Michell" w:date="2018-01-20T13:35:00Z">
        <w:r w:rsidRPr="006271CE">
          <w:rPr>
            <w:noProof/>
            <w:lang w:val="en-CA"/>
          </w:rPr>
          <w:t>Real-Time Java</w:t>
        </w:r>
        <w:r>
          <w:rPr>
            <w:noProof/>
          </w:rPr>
          <w:t>, 121</w:t>
        </w:r>
      </w:ins>
    </w:p>
    <w:p w14:paraId="5C633A9D" w14:textId="77777777" w:rsidR="00A4695D" w:rsidRDefault="00A4695D">
      <w:pPr>
        <w:pStyle w:val="Index1"/>
        <w:rPr>
          <w:ins w:id="1324" w:author="Stephen Michell" w:date="2018-01-20T13:35:00Z"/>
          <w:noProof/>
        </w:rPr>
      </w:pPr>
      <w:ins w:id="1325" w:author="Stephen Michell" w:date="2018-01-20T13:35:00Z">
        <w:r>
          <w:rPr>
            <w:noProof/>
          </w:rPr>
          <w:t>resource exhaustion, 142</w:t>
        </w:r>
      </w:ins>
    </w:p>
    <w:p w14:paraId="65CC80E3" w14:textId="77777777" w:rsidR="00A4695D" w:rsidRDefault="00A4695D">
      <w:pPr>
        <w:pStyle w:val="Index1"/>
        <w:rPr>
          <w:ins w:id="1326" w:author="Stephen Michell" w:date="2018-01-20T13:35:00Z"/>
          <w:noProof/>
        </w:rPr>
      </w:pPr>
      <w:ins w:id="1327" w:author="Stephen Michell" w:date="2018-01-20T13:35:00Z">
        <w:r>
          <w:rPr>
            <w:noProof/>
          </w:rPr>
          <w:t>REU – Fault tolerance and failure strategies, 159</w:t>
        </w:r>
      </w:ins>
    </w:p>
    <w:p w14:paraId="71796BDD" w14:textId="77777777" w:rsidR="00A4695D" w:rsidRDefault="00A4695D">
      <w:pPr>
        <w:pStyle w:val="Index1"/>
        <w:rPr>
          <w:ins w:id="1328" w:author="Stephen Michell" w:date="2018-01-20T13:35:00Z"/>
          <w:noProof/>
        </w:rPr>
      </w:pPr>
      <w:ins w:id="1329" w:author="Stephen Michell" w:date="2018-01-20T13:35:00Z">
        <w:r>
          <w:rPr>
            <w:noProof/>
          </w:rPr>
          <w:t>RIP – Inheritance, 88</w:t>
        </w:r>
      </w:ins>
    </w:p>
    <w:p w14:paraId="5A2BF099" w14:textId="77777777" w:rsidR="00A4695D" w:rsidRDefault="00A4695D">
      <w:pPr>
        <w:pStyle w:val="Index1"/>
        <w:rPr>
          <w:ins w:id="1330" w:author="Stephen Michell" w:date="2018-01-20T13:35:00Z"/>
          <w:noProof/>
        </w:rPr>
      </w:pPr>
      <w:ins w:id="1331" w:author="Stephen Michell" w:date="2018-01-20T13:35:00Z">
        <w:r>
          <w:rPr>
            <w:noProof/>
          </w:rPr>
          <w:t>RST – Injection, 134</w:t>
        </w:r>
      </w:ins>
    </w:p>
    <w:p w14:paraId="62BA0C66" w14:textId="77777777" w:rsidR="00A4695D" w:rsidRDefault="00A4695D">
      <w:pPr>
        <w:pStyle w:val="Index1"/>
        <w:rPr>
          <w:ins w:id="1332" w:author="Stephen Michell" w:date="2018-01-20T13:35:00Z"/>
          <w:noProof/>
        </w:rPr>
      </w:pPr>
      <w:ins w:id="1333" w:author="Stephen Michell" w:date="2018-01-20T13:35:00Z">
        <w:r>
          <w:rPr>
            <w:noProof/>
          </w:rPr>
          <w:t>RVG – Pointer arithmetic, 40</w:t>
        </w:r>
      </w:ins>
    </w:p>
    <w:p w14:paraId="167A97B3" w14:textId="77777777" w:rsidR="00A4695D" w:rsidRDefault="00A4695D">
      <w:pPr>
        <w:pStyle w:val="Index1"/>
        <w:rPr>
          <w:ins w:id="1334" w:author="Stephen Michell" w:date="2018-01-20T13:35:00Z"/>
          <w:noProof/>
        </w:rPr>
      </w:pPr>
      <w:ins w:id="1335" w:author="Stephen Michell" w:date="2018-01-20T13:35:00Z">
        <w:r>
          <w:rPr>
            <w:noProof/>
          </w:rPr>
          <w:t>safety</w:t>
        </w:r>
        <w:r w:rsidRPr="006271CE">
          <w:rPr>
            <w:b/>
            <w:noProof/>
          </w:rPr>
          <w:t xml:space="preserve"> </w:t>
        </w:r>
        <w:r>
          <w:rPr>
            <w:noProof/>
          </w:rPr>
          <w:t>hazard, 12</w:t>
        </w:r>
      </w:ins>
    </w:p>
    <w:p w14:paraId="781A5E0E" w14:textId="77777777" w:rsidR="00A4695D" w:rsidRDefault="00A4695D">
      <w:pPr>
        <w:pStyle w:val="Index1"/>
        <w:rPr>
          <w:ins w:id="1336" w:author="Stephen Michell" w:date="2018-01-20T13:35:00Z"/>
          <w:noProof/>
        </w:rPr>
      </w:pPr>
      <w:ins w:id="1337" w:author="Stephen Michell" w:date="2018-01-20T13:35:00Z">
        <w:r>
          <w:rPr>
            <w:noProof/>
          </w:rPr>
          <w:t>safety-critical software, 13</w:t>
        </w:r>
      </w:ins>
    </w:p>
    <w:p w14:paraId="2697297C" w14:textId="77777777" w:rsidR="00A4695D" w:rsidRDefault="00A4695D">
      <w:pPr>
        <w:pStyle w:val="Index1"/>
        <w:rPr>
          <w:ins w:id="1338" w:author="Stephen Michell" w:date="2018-01-20T13:35:00Z"/>
          <w:noProof/>
        </w:rPr>
      </w:pPr>
      <w:ins w:id="1339" w:author="Stephen Michell" w:date="2018-01-20T13:35:00Z">
        <w:r>
          <w:rPr>
            <w:noProof/>
          </w:rPr>
          <w:t>SAM – Side-effects and order of evaluation, 58</w:t>
        </w:r>
      </w:ins>
    </w:p>
    <w:p w14:paraId="101F5131" w14:textId="77777777" w:rsidR="00A4695D" w:rsidRDefault="00A4695D">
      <w:pPr>
        <w:pStyle w:val="Index1"/>
        <w:rPr>
          <w:ins w:id="1340" w:author="Stephen Michell" w:date="2018-01-20T13:35:00Z"/>
          <w:noProof/>
        </w:rPr>
      </w:pPr>
      <w:ins w:id="1341" w:author="Stephen Michell" w:date="2018-01-20T13:35:00Z">
        <w:r>
          <w:rPr>
            <w:noProof/>
          </w:rPr>
          <w:t>security</w:t>
        </w:r>
        <w:r w:rsidRPr="006271CE">
          <w:rPr>
            <w:b/>
            <w:noProof/>
          </w:rPr>
          <w:t xml:space="preserve"> </w:t>
        </w:r>
        <w:r>
          <w:rPr>
            <w:noProof/>
          </w:rPr>
          <w:t>vulnerability, 13</w:t>
        </w:r>
      </w:ins>
    </w:p>
    <w:p w14:paraId="1C7A81CB" w14:textId="77777777" w:rsidR="00A4695D" w:rsidRDefault="00A4695D">
      <w:pPr>
        <w:pStyle w:val="Index1"/>
        <w:rPr>
          <w:ins w:id="1342" w:author="Stephen Michell" w:date="2018-01-20T13:35:00Z"/>
          <w:noProof/>
        </w:rPr>
      </w:pPr>
      <w:ins w:id="1343" w:author="Stephen Michell" w:date="2018-01-20T13:35:00Z">
        <w:r w:rsidRPr="006271CE">
          <w:rPr>
            <w:noProof/>
          </w:rPr>
          <w:t>setjmp</w:t>
        </w:r>
        <w:r>
          <w:rPr>
            <w:noProof/>
          </w:rPr>
          <w:t>, 70</w:t>
        </w:r>
      </w:ins>
    </w:p>
    <w:p w14:paraId="22D21D0B" w14:textId="77777777" w:rsidR="00A4695D" w:rsidRDefault="00A4695D">
      <w:pPr>
        <w:pStyle w:val="Index1"/>
        <w:rPr>
          <w:ins w:id="1344" w:author="Stephen Michell" w:date="2018-01-20T13:35:00Z"/>
          <w:noProof/>
        </w:rPr>
      </w:pPr>
      <w:ins w:id="1345" w:author="Stephen Michell" w:date="2018-01-20T13:35:00Z">
        <w:r>
          <w:rPr>
            <w:noProof/>
          </w:rPr>
          <w:t>SHL – Reliance on external format string, 123</w:t>
        </w:r>
      </w:ins>
    </w:p>
    <w:p w14:paraId="71B0EFBB" w14:textId="77777777" w:rsidR="00A4695D" w:rsidRDefault="00A4695D">
      <w:pPr>
        <w:pStyle w:val="Index1"/>
        <w:rPr>
          <w:ins w:id="1346" w:author="Stephen Michell" w:date="2018-01-20T13:35:00Z"/>
          <w:noProof/>
        </w:rPr>
      </w:pPr>
      <w:ins w:id="1347" w:author="Stephen Michell" w:date="2018-01-20T13:35:00Z">
        <w:r w:rsidRPr="006271CE">
          <w:rPr>
            <w:noProof/>
            <w:lang w:val="en-GB"/>
          </w:rPr>
          <w:t>SKL – Provision of inherently unsafe operations</w:t>
        </w:r>
        <w:r>
          <w:rPr>
            <w:noProof/>
          </w:rPr>
          <w:t>, 105</w:t>
        </w:r>
      </w:ins>
    </w:p>
    <w:p w14:paraId="2BE9D6BD" w14:textId="77777777" w:rsidR="00A4695D" w:rsidRDefault="00A4695D">
      <w:pPr>
        <w:pStyle w:val="Index1"/>
        <w:rPr>
          <w:ins w:id="1348" w:author="Stephen Michell" w:date="2018-01-20T13:35:00Z"/>
          <w:noProof/>
        </w:rPr>
      </w:pPr>
      <w:ins w:id="1349" w:author="Stephen Michell" w:date="2018-01-20T13:35:00Z">
        <w:r>
          <w:rPr>
            <w:noProof/>
          </w:rPr>
          <w:t>software quality, 12</w:t>
        </w:r>
      </w:ins>
    </w:p>
    <w:p w14:paraId="44DFE99A" w14:textId="77777777" w:rsidR="00A4695D" w:rsidRDefault="00A4695D">
      <w:pPr>
        <w:pStyle w:val="Index1"/>
        <w:rPr>
          <w:ins w:id="1350" w:author="Stephen Michell" w:date="2018-01-20T13:35:00Z"/>
          <w:noProof/>
        </w:rPr>
      </w:pPr>
      <w:ins w:id="1351" w:author="Stephen Michell" w:date="2018-01-20T13:35:00Z">
        <w:r w:rsidRPr="006271CE">
          <w:rPr>
            <w:noProof/>
          </w:rPr>
          <w:t>software vulnerabilities</w:t>
        </w:r>
        <w:r>
          <w:rPr>
            <w:noProof/>
          </w:rPr>
          <w:t>, 17</w:t>
        </w:r>
      </w:ins>
    </w:p>
    <w:p w14:paraId="5D1183B9" w14:textId="77777777" w:rsidR="00A4695D" w:rsidRDefault="00A4695D">
      <w:pPr>
        <w:pStyle w:val="Index1"/>
        <w:rPr>
          <w:ins w:id="1352" w:author="Stephen Michell" w:date="2018-01-20T13:35:00Z"/>
          <w:noProof/>
        </w:rPr>
      </w:pPr>
      <w:ins w:id="1353" w:author="Stephen Michell" w:date="2018-01-20T13:35:00Z">
        <w:r w:rsidRPr="006271CE">
          <w:rPr>
            <w:noProof/>
          </w:rPr>
          <w:t>SQL</w:t>
        </w:r>
      </w:ins>
    </w:p>
    <w:p w14:paraId="03F734B1" w14:textId="77777777" w:rsidR="00A4695D" w:rsidRDefault="00A4695D">
      <w:pPr>
        <w:pStyle w:val="Index2"/>
        <w:tabs>
          <w:tab w:val="right" w:leader="dot" w:pos="4735"/>
        </w:tabs>
        <w:rPr>
          <w:ins w:id="1354" w:author="Stephen Michell" w:date="2018-01-20T13:35:00Z"/>
          <w:noProof/>
        </w:rPr>
      </w:pPr>
      <w:ins w:id="1355" w:author="Stephen Michell" w:date="2018-01-20T13:35:00Z">
        <w:r>
          <w:rPr>
            <w:noProof/>
          </w:rPr>
          <w:t>Structured query language, 162</w:t>
        </w:r>
      </w:ins>
    </w:p>
    <w:p w14:paraId="3DAD0DAB" w14:textId="77777777" w:rsidR="00A4695D" w:rsidRDefault="00A4695D">
      <w:pPr>
        <w:pStyle w:val="Index1"/>
        <w:rPr>
          <w:ins w:id="1356" w:author="Stephen Michell" w:date="2018-01-20T13:35:00Z"/>
          <w:noProof/>
        </w:rPr>
      </w:pPr>
      <w:ins w:id="1357" w:author="Stephen Michell" w:date="2018-01-20T13:35:00Z">
        <w:r>
          <w:rPr>
            <w:noProof/>
          </w:rPr>
          <w:t>STR – Bit representations, 24</w:t>
        </w:r>
      </w:ins>
    </w:p>
    <w:p w14:paraId="32F228C5" w14:textId="77777777" w:rsidR="00A4695D" w:rsidRDefault="00A4695D">
      <w:pPr>
        <w:pStyle w:val="Index1"/>
        <w:rPr>
          <w:ins w:id="1358" w:author="Stephen Michell" w:date="2018-01-20T13:35:00Z"/>
          <w:noProof/>
        </w:rPr>
      </w:pPr>
      <w:ins w:id="1359" w:author="Stephen Michell" w:date="2018-01-20T13:35:00Z">
        <w:r w:rsidRPr="006271CE">
          <w:rPr>
            <w:noProof/>
          </w:rPr>
          <w:t>strcpy</w:t>
        </w:r>
        <w:r>
          <w:rPr>
            <w:noProof/>
          </w:rPr>
          <w:t>, 33</w:t>
        </w:r>
      </w:ins>
    </w:p>
    <w:p w14:paraId="0F12EAA1" w14:textId="77777777" w:rsidR="00A4695D" w:rsidRDefault="00A4695D">
      <w:pPr>
        <w:pStyle w:val="Index1"/>
        <w:rPr>
          <w:ins w:id="1360" w:author="Stephen Michell" w:date="2018-01-20T13:35:00Z"/>
          <w:noProof/>
        </w:rPr>
      </w:pPr>
      <w:ins w:id="1361" w:author="Stephen Michell" w:date="2018-01-20T13:35:00Z">
        <w:r w:rsidRPr="006271CE">
          <w:rPr>
            <w:noProof/>
          </w:rPr>
          <w:t>strncpy</w:t>
        </w:r>
        <w:r>
          <w:rPr>
            <w:noProof/>
          </w:rPr>
          <w:t>, 33</w:t>
        </w:r>
      </w:ins>
    </w:p>
    <w:p w14:paraId="63BFECE4" w14:textId="77777777" w:rsidR="00A4695D" w:rsidRDefault="00A4695D">
      <w:pPr>
        <w:pStyle w:val="Index1"/>
        <w:rPr>
          <w:ins w:id="1362" w:author="Stephen Michell" w:date="2018-01-20T13:35:00Z"/>
          <w:noProof/>
        </w:rPr>
      </w:pPr>
      <w:ins w:id="1363" w:author="Stephen Michell" w:date="2018-01-20T13:35:00Z">
        <w:r w:rsidRPr="006271CE">
          <w:rPr>
            <w:noProof/>
          </w:rPr>
          <w:t>structure type equivalence</w:t>
        </w:r>
        <w:r>
          <w:rPr>
            <w:noProof/>
          </w:rPr>
          <w:t>, 22</w:t>
        </w:r>
      </w:ins>
    </w:p>
    <w:p w14:paraId="54EFCED4" w14:textId="77777777" w:rsidR="00A4695D" w:rsidRDefault="00A4695D">
      <w:pPr>
        <w:pStyle w:val="Index1"/>
        <w:rPr>
          <w:ins w:id="1364" w:author="Stephen Michell" w:date="2018-01-20T13:35:00Z"/>
          <w:noProof/>
        </w:rPr>
      </w:pPr>
      <w:ins w:id="1365" w:author="Stephen Michell" w:date="2018-01-20T13:35:00Z">
        <w:r w:rsidRPr="006271CE">
          <w:rPr>
            <w:noProof/>
          </w:rPr>
          <w:t>switch</w:t>
        </w:r>
        <w:r>
          <w:rPr>
            <w:noProof/>
          </w:rPr>
          <w:t>, 64</w:t>
        </w:r>
      </w:ins>
    </w:p>
    <w:p w14:paraId="0EDE795B" w14:textId="77777777" w:rsidR="00A4695D" w:rsidRDefault="00A4695D">
      <w:pPr>
        <w:pStyle w:val="Index1"/>
        <w:rPr>
          <w:ins w:id="1366" w:author="Stephen Michell" w:date="2018-01-20T13:35:00Z"/>
          <w:noProof/>
        </w:rPr>
      </w:pPr>
      <w:ins w:id="1367" w:author="Stephen Michell" w:date="2018-01-20T13:35:00Z">
        <w:r>
          <w:rPr>
            <w:noProof/>
          </w:rPr>
          <w:t>SYM – Templates and Generics, 86</w:t>
        </w:r>
      </w:ins>
    </w:p>
    <w:p w14:paraId="07E23F7A" w14:textId="77777777" w:rsidR="00A4695D" w:rsidRDefault="00A4695D">
      <w:pPr>
        <w:pStyle w:val="Index1"/>
        <w:rPr>
          <w:ins w:id="1368" w:author="Stephen Michell" w:date="2018-01-20T13:35:00Z"/>
          <w:noProof/>
        </w:rPr>
      </w:pPr>
      <w:ins w:id="1369" w:author="Stephen Michell" w:date="2018-01-20T13:35:00Z">
        <w:r>
          <w:rPr>
            <w:noProof/>
          </w:rPr>
          <w:t>symlink, 139</w:t>
        </w:r>
      </w:ins>
    </w:p>
    <w:p w14:paraId="0DA9CD44" w14:textId="77777777" w:rsidR="00A4695D" w:rsidRDefault="00A4695D">
      <w:pPr>
        <w:pStyle w:val="Index1"/>
        <w:rPr>
          <w:ins w:id="1370" w:author="Stephen Michell" w:date="2018-01-20T13:35:00Z"/>
          <w:noProof/>
        </w:rPr>
      </w:pPr>
      <w:ins w:id="1371" w:author="Stephen Michell" w:date="2018-01-20T13:35:00Z">
        <w:r w:rsidRPr="006271CE">
          <w:rPr>
            <w:noProof/>
          </w:rPr>
          <w:t>tail-recursion</w:t>
        </w:r>
        <w:r>
          <w:rPr>
            <w:noProof/>
          </w:rPr>
          <w:t>, 78</w:t>
        </w:r>
      </w:ins>
    </w:p>
    <w:p w14:paraId="4634680B" w14:textId="77777777" w:rsidR="00A4695D" w:rsidRDefault="00A4695D">
      <w:pPr>
        <w:pStyle w:val="Index1"/>
        <w:rPr>
          <w:ins w:id="1372" w:author="Stephen Michell" w:date="2018-01-20T13:35:00Z"/>
          <w:noProof/>
        </w:rPr>
      </w:pPr>
      <w:ins w:id="1373" w:author="Stephen Michell" w:date="2018-01-20T13:35:00Z">
        <w:r>
          <w:rPr>
            <w:noProof/>
          </w:rPr>
          <w:lastRenderedPageBreak/>
          <w:t>templates, 86, 87</w:t>
        </w:r>
      </w:ins>
    </w:p>
    <w:p w14:paraId="63884CA1" w14:textId="77777777" w:rsidR="00A4695D" w:rsidRDefault="00A4695D">
      <w:pPr>
        <w:pStyle w:val="Index1"/>
        <w:rPr>
          <w:ins w:id="1374" w:author="Stephen Michell" w:date="2018-01-20T13:35:00Z"/>
          <w:noProof/>
        </w:rPr>
      </w:pPr>
      <w:ins w:id="1375" w:author="Stephen Michell" w:date="2018-01-20T13:35:00Z">
        <w:r>
          <w:rPr>
            <w:noProof/>
          </w:rPr>
          <w:t>TEX – Loop control variables, 67</w:t>
        </w:r>
      </w:ins>
    </w:p>
    <w:p w14:paraId="7EF0A622" w14:textId="77777777" w:rsidR="00A4695D" w:rsidRDefault="00A4695D">
      <w:pPr>
        <w:pStyle w:val="Index1"/>
        <w:rPr>
          <w:ins w:id="1376" w:author="Stephen Michell" w:date="2018-01-20T13:35:00Z"/>
          <w:noProof/>
        </w:rPr>
      </w:pPr>
      <w:ins w:id="1377" w:author="Stephen Michell" w:date="2018-01-20T13:35:00Z">
        <w:r w:rsidRPr="006271CE">
          <w:rPr>
            <w:noProof/>
          </w:rPr>
          <w:t>thread</w:t>
        </w:r>
        <w:r>
          <w:rPr>
            <w:noProof/>
          </w:rPr>
          <w:t>, 10</w:t>
        </w:r>
      </w:ins>
    </w:p>
    <w:p w14:paraId="71226AE6" w14:textId="77777777" w:rsidR="00A4695D" w:rsidRDefault="00A4695D">
      <w:pPr>
        <w:pStyle w:val="Index1"/>
        <w:rPr>
          <w:ins w:id="1378" w:author="Stephen Michell" w:date="2018-01-20T13:35:00Z"/>
          <w:noProof/>
        </w:rPr>
      </w:pPr>
      <w:ins w:id="1379" w:author="Stephen Michell" w:date="2018-01-20T13:35:00Z">
        <w:r>
          <w:rPr>
            <w:noProof/>
          </w:rPr>
          <w:t>TRJ – Argument passing to library functions, 96</w:t>
        </w:r>
      </w:ins>
    </w:p>
    <w:p w14:paraId="506BDFD5" w14:textId="77777777" w:rsidR="00A4695D" w:rsidRDefault="00A4695D">
      <w:pPr>
        <w:pStyle w:val="Index1"/>
        <w:rPr>
          <w:ins w:id="1380" w:author="Stephen Michell" w:date="2018-01-20T13:35:00Z"/>
          <w:noProof/>
        </w:rPr>
      </w:pPr>
      <w:ins w:id="1381" w:author="Stephen Michell" w:date="2018-01-20T13:35:00Z">
        <w:r w:rsidRPr="006271CE">
          <w:rPr>
            <w:noProof/>
          </w:rPr>
          <w:t>type coercion</w:t>
        </w:r>
        <w:r>
          <w:rPr>
            <w:noProof/>
          </w:rPr>
          <w:t>, 31</w:t>
        </w:r>
      </w:ins>
    </w:p>
    <w:p w14:paraId="5576C5F8" w14:textId="77777777" w:rsidR="00A4695D" w:rsidRDefault="00A4695D">
      <w:pPr>
        <w:pStyle w:val="Index1"/>
        <w:rPr>
          <w:ins w:id="1382" w:author="Stephen Michell" w:date="2018-01-20T13:35:00Z"/>
          <w:noProof/>
        </w:rPr>
      </w:pPr>
      <w:ins w:id="1383" w:author="Stephen Michell" w:date="2018-01-20T13:35:00Z">
        <w:r w:rsidRPr="006271CE">
          <w:rPr>
            <w:noProof/>
          </w:rPr>
          <w:t>type safe</w:t>
        </w:r>
        <w:r>
          <w:rPr>
            <w:noProof/>
          </w:rPr>
          <w:t>, 22</w:t>
        </w:r>
      </w:ins>
    </w:p>
    <w:p w14:paraId="4895A1E5" w14:textId="77777777" w:rsidR="00A4695D" w:rsidRDefault="00A4695D">
      <w:pPr>
        <w:pStyle w:val="Index1"/>
        <w:rPr>
          <w:ins w:id="1384" w:author="Stephen Michell" w:date="2018-01-20T13:35:00Z"/>
          <w:noProof/>
        </w:rPr>
      </w:pPr>
      <w:ins w:id="1385" w:author="Stephen Michell" w:date="2018-01-20T13:35:00Z">
        <w:r w:rsidRPr="006271CE">
          <w:rPr>
            <w:noProof/>
          </w:rPr>
          <w:t>type secure</w:t>
        </w:r>
        <w:r>
          <w:rPr>
            <w:noProof/>
          </w:rPr>
          <w:t>, 22</w:t>
        </w:r>
      </w:ins>
    </w:p>
    <w:p w14:paraId="2F70B020" w14:textId="77777777" w:rsidR="00A4695D" w:rsidRDefault="00A4695D">
      <w:pPr>
        <w:pStyle w:val="Index1"/>
        <w:rPr>
          <w:ins w:id="1386" w:author="Stephen Michell" w:date="2018-01-20T13:35:00Z"/>
          <w:noProof/>
        </w:rPr>
      </w:pPr>
      <w:ins w:id="1387" w:author="Stephen Michell" w:date="2018-01-20T13:35:00Z">
        <w:r w:rsidRPr="006271CE">
          <w:rPr>
            <w:noProof/>
          </w:rPr>
          <w:t>type system</w:t>
        </w:r>
        <w:r>
          <w:rPr>
            <w:noProof/>
          </w:rPr>
          <w:t>, 22</w:t>
        </w:r>
      </w:ins>
    </w:p>
    <w:p w14:paraId="11217E9D" w14:textId="77777777" w:rsidR="00A4695D" w:rsidRDefault="00A4695D">
      <w:pPr>
        <w:pStyle w:val="Index1"/>
        <w:rPr>
          <w:ins w:id="1388" w:author="Stephen Michell" w:date="2018-01-20T13:35:00Z"/>
          <w:noProof/>
        </w:rPr>
      </w:pPr>
      <w:ins w:id="1389" w:author="Stephen Michell" w:date="2018-01-20T13:35:00Z">
        <w:r w:rsidRPr="006271CE">
          <w:rPr>
            <w:rFonts w:cs="Arial-BoldMT"/>
            <w:bCs/>
            <w:noProof/>
          </w:rPr>
          <w:t xml:space="preserve">UIO </w:t>
        </w:r>
        <w:r>
          <w:rPr>
            <w:noProof/>
          </w:rPr>
          <w:t>– Modifying Constants, 167</w:t>
        </w:r>
      </w:ins>
    </w:p>
    <w:p w14:paraId="4D030F59" w14:textId="77777777" w:rsidR="00A4695D" w:rsidRDefault="00A4695D">
      <w:pPr>
        <w:pStyle w:val="Index1"/>
        <w:rPr>
          <w:ins w:id="1390" w:author="Stephen Michell" w:date="2018-01-20T13:35:00Z"/>
          <w:noProof/>
        </w:rPr>
      </w:pPr>
      <w:ins w:id="1391" w:author="Stephen Michell" w:date="2018-01-20T13:35:00Z">
        <w:r>
          <w:rPr>
            <w:noProof/>
          </w:rPr>
          <w:t>UNC</w:t>
        </w:r>
      </w:ins>
    </w:p>
    <w:p w14:paraId="097099A9" w14:textId="77777777" w:rsidR="00A4695D" w:rsidRDefault="00A4695D">
      <w:pPr>
        <w:pStyle w:val="Index2"/>
        <w:tabs>
          <w:tab w:val="right" w:leader="dot" w:pos="4735"/>
        </w:tabs>
        <w:rPr>
          <w:ins w:id="1392" w:author="Stephen Michell" w:date="2018-01-20T13:35:00Z"/>
          <w:noProof/>
        </w:rPr>
      </w:pPr>
      <w:ins w:id="1393" w:author="Stephen Michell" w:date="2018-01-20T13:35:00Z">
        <w:r>
          <w:rPr>
            <w:noProof/>
          </w:rPr>
          <w:t>Uniform Naming Convention, 139</w:t>
        </w:r>
      </w:ins>
    </w:p>
    <w:p w14:paraId="3FC39115" w14:textId="77777777" w:rsidR="00A4695D" w:rsidRDefault="00A4695D">
      <w:pPr>
        <w:pStyle w:val="Index2"/>
        <w:tabs>
          <w:tab w:val="right" w:leader="dot" w:pos="4735"/>
        </w:tabs>
        <w:rPr>
          <w:ins w:id="1394" w:author="Stephen Michell" w:date="2018-01-20T13:35:00Z"/>
          <w:noProof/>
        </w:rPr>
      </w:pPr>
      <w:ins w:id="1395" w:author="Stephen Michell" w:date="2018-01-20T13:35:00Z">
        <w:r>
          <w:rPr>
            <w:noProof/>
          </w:rPr>
          <w:t>Universal Naming Convention, 139</w:t>
        </w:r>
      </w:ins>
    </w:p>
    <w:p w14:paraId="4CA19E4E" w14:textId="77777777" w:rsidR="00A4695D" w:rsidRDefault="00A4695D">
      <w:pPr>
        <w:pStyle w:val="Index1"/>
        <w:rPr>
          <w:ins w:id="1396" w:author="Stephen Michell" w:date="2018-01-20T13:35:00Z"/>
          <w:noProof/>
        </w:rPr>
      </w:pPr>
      <w:ins w:id="1397" w:author="Stephen Michell" w:date="2018-01-20T13:35:00Z">
        <w:r w:rsidRPr="006271CE">
          <w:rPr>
            <w:noProof/>
          </w:rPr>
          <w:t>Unchecked_Conversion</w:t>
        </w:r>
        <w:r>
          <w:rPr>
            <w:noProof/>
          </w:rPr>
          <w:t>, 81</w:t>
        </w:r>
      </w:ins>
    </w:p>
    <w:p w14:paraId="6F4301B5" w14:textId="77777777" w:rsidR="00A4695D" w:rsidRDefault="00A4695D">
      <w:pPr>
        <w:pStyle w:val="Index1"/>
        <w:rPr>
          <w:ins w:id="1398" w:author="Stephen Michell" w:date="2018-01-20T13:35:00Z"/>
          <w:noProof/>
        </w:rPr>
      </w:pPr>
      <w:ins w:id="1399" w:author="Stephen Michell" w:date="2018-01-20T13:35:00Z">
        <w:r w:rsidRPr="006271CE">
          <w:rPr>
            <w:rFonts w:cs="ArialMT"/>
            <w:noProof/>
            <w:color w:val="000000"/>
          </w:rPr>
          <w:t>UNIX</w:t>
        </w:r>
        <w:r>
          <w:rPr>
            <w:noProof/>
          </w:rPr>
          <w:t>, 99, 139, 140, 149</w:t>
        </w:r>
      </w:ins>
    </w:p>
    <w:p w14:paraId="78A561C1" w14:textId="77777777" w:rsidR="00A4695D" w:rsidRDefault="00A4695D">
      <w:pPr>
        <w:pStyle w:val="Index1"/>
        <w:rPr>
          <w:ins w:id="1400" w:author="Stephen Michell" w:date="2018-01-20T13:35:00Z"/>
          <w:noProof/>
        </w:rPr>
      </w:pPr>
      <w:ins w:id="1401" w:author="Stephen Michell" w:date="2018-01-20T13:35:00Z">
        <w:r w:rsidRPr="006271CE">
          <w:rPr>
            <w:noProof/>
          </w:rPr>
          <w:t>Unspecified functionality</w:t>
        </w:r>
        <w:r>
          <w:rPr>
            <w:noProof/>
          </w:rPr>
          <w:t>, 158</w:t>
        </w:r>
      </w:ins>
    </w:p>
    <w:p w14:paraId="7BA4239E" w14:textId="77777777" w:rsidR="00A4695D" w:rsidRDefault="00A4695D">
      <w:pPr>
        <w:pStyle w:val="Index1"/>
        <w:rPr>
          <w:ins w:id="1402" w:author="Stephen Michell" w:date="2018-01-20T13:35:00Z"/>
          <w:noProof/>
        </w:rPr>
      </w:pPr>
      <w:ins w:id="1403" w:author="Stephen Michell" w:date="2018-01-20T13:35:00Z">
        <w:r w:rsidRPr="006271CE">
          <w:rPr>
            <w:noProof/>
          </w:rPr>
          <w:t>URI</w:t>
        </w:r>
      </w:ins>
    </w:p>
    <w:p w14:paraId="62F76400" w14:textId="77777777" w:rsidR="00A4695D" w:rsidRDefault="00A4695D">
      <w:pPr>
        <w:pStyle w:val="Index2"/>
        <w:tabs>
          <w:tab w:val="right" w:leader="dot" w:pos="4735"/>
        </w:tabs>
        <w:rPr>
          <w:ins w:id="1404" w:author="Stephen Michell" w:date="2018-01-20T13:35:00Z"/>
          <w:noProof/>
        </w:rPr>
      </w:pPr>
      <w:ins w:id="1405" w:author="Stephen Michell" w:date="2018-01-20T13:35:00Z">
        <w:r>
          <w:rPr>
            <w:noProof/>
          </w:rPr>
          <w:t>Uniform Resource Identifier, 133</w:t>
        </w:r>
      </w:ins>
    </w:p>
    <w:p w14:paraId="47C43ABA" w14:textId="77777777" w:rsidR="00A4695D" w:rsidRDefault="00A4695D">
      <w:pPr>
        <w:pStyle w:val="Index1"/>
        <w:rPr>
          <w:ins w:id="1406" w:author="Stephen Michell" w:date="2018-01-20T13:35:00Z"/>
          <w:noProof/>
        </w:rPr>
      </w:pPr>
      <w:ins w:id="1407" w:author="Stephen Michell" w:date="2018-01-20T13:35:00Z">
        <w:r>
          <w:rPr>
            <w:noProof/>
          </w:rPr>
          <w:t>URL</w:t>
        </w:r>
      </w:ins>
    </w:p>
    <w:p w14:paraId="4E0DCC88" w14:textId="77777777" w:rsidR="00A4695D" w:rsidRDefault="00A4695D">
      <w:pPr>
        <w:pStyle w:val="Index2"/>
        <w:tabs>
          <w:tab w:val="right" w:leader="dot" w:pos="4735"/>
        </w:tabs>
        <w:rPr>
          <w:ins w:id="1408" w:author="Stephen Michell" w:date="2018-01-20T13:35:00Z"/>
          <w:noProof/>
        </w:rPr>
      </w:pPr>
      <w:ins w:id="1409" w:author="Stephen Michell" w:date="2018-01-20T13:35:00Z">
        <w:r>
          <w:rPr>
            <w:noProof/>
          </w:rPr>
          <w:t>Uniform Resource Locator, 133</w:t>
        </w:r>
      </w:ins>
    </w:p>
    <w:p w14:paraId="026C6AE1" w14:textId="77777777" w:rsidR="00A4695D" w:rsidRDefault="00A4695D">
      <w:pPr>
        <w:pStyle w:val="Index1"/>
        <w:rPr>
          <w:ins w:id="1410" w:author="Stephen Michell" w:date="2018-01-20T13:35:00Z"/>
          <w:noProof/>
        </w:rPr>
      </w:pPr>
      <w:ins w:id="1411" w:author="Stephen Michell" w:date="2018-01-20T13:35:00Z">
        <w:r w:rsidRPr="006271CE">
          <w:rPr>
            <w:noProof/>
          </w:rPr>
          <w:t>VirtualLock()</w:t>
        </w:r>
        <w:r>
          <w:rPr>
            <w:noProof/>
          </w:rPr>
          <w:t>, 155</w:t>
        </w:r>
      </w:ins>
    </w:p>
    <w:p w14:paraId="144CFBAE" w14:textId="77777777" w:rsidR="00A4695D" w:rsidRDefault="00A4695D">
      <w:pPr>
        <w:pStyle w:val="Index1"/>
        <w:rPr>
          <w:ins w:id="1412" w:author="Stephen Michell" w:date="2018-01-20T13:35:00Z"/>
          <w:noProof/>
        </w:rPr>
      </w:pPr>
      <w:ins w:id="1413" w:author="Stephen Michell" w:date="2018-01-20T13:35:00Z">
        <w:r w:rsidRPr="006271CE">
          <w:rPr>
            <w:i/>
            <w:noProof/>
          </w:rPr>
          <w:t>white-list</w:t>
        </w:r>
        <w:r>
          <w:rPr>
            <w:noProof/>
          </w:rPr>
          <w:t>, 126, 133, 137</w:t>
        </w:r>
      </w:ins>
    </w:p>
    <w:p w14:paraId="685FEFB1" w14:textId="77777777" w:rsidR="00A4695D" w:rsidRDefault="00A4695D">
      <w:pPr>
        <w:pStyle w:val="Index1"/>
        <w:rPr>
          <w:ins w:id="1414" w:author="Stephen Michell" w:date="2018-01-20T13:35:00Z"/>
          <w:noProof/>
        </w:rPr>
      </w:pPr>
      <w:ins w:id="1415" w:author="Stephen Michell" w:date="2018-01-20T13:35:00Z">
        <w:r w:rsidRPr="006271CE">
          <w:rPr>
            <w:noProof/>
            <w:lang w:val="en-CA"/>
          </w:rPr>
          <w:t>Windows</w:t>
        </w:r>
        <w:r>
          <w:rPr>
            <w:noProof/>
          </w:rPr>
          <w:t>, 115</w:t>
        </w:r>
      </w:ins>
    </w:p>
    <w:p w14:paraId="437B53F5" w14:textId="77777777" w:rsidR="00A4695D" w:rsidRDefault="00A4695D">
      <w:pPr>
        <w:pStyle w:val="Index1"/>
        <w:rPr>
          <w:ins w:id="1416" w:author="Stephen Michell" w:date="2018-01-20T13:35:00Z"/>
          <w:noProof/>
        </w:rPr>
      </w:pPr>
      <w:ins w:id="1417" w:author="Stephen Michell" w:date="2018-01-20T13:35:00Z">
        <w:r w:rsidRPr="006271CE">
          <w:rPr>
            <w:noProof/>
            <w:lang w:eastAsia="ja-JP"/>
          </w:rPr>
          <w:t>WPL – Improper restriction of excessive authentication attempts</w:t>
        </w:r>
        <w:r>
          <w:rPr>
            <w:noProof/>
          </w:rPr>
          <w:t>, 145</w:t>
        </w:r>
      </w:ins>
    </w:p>
    <w:p w14:paraId="6D50C51A" w14:textId="77777777" w:rsidR="00A4695D" w:rsidRDefault="00A4695D">
      <w:pPr>
        <w:pStyle w:val="Index1"/>
        <w:rPr>
          <w:ins w:id="1418" w:author="Stephen Michell" w:date="2018-01-20T13:35:00Z"/>
          <w:noProof/>
        </w:rPr>
      </w:pPr>
      <w:ins w:id="1419" w:author="Stephen Michell" w:date="2018-01-20T13:35:00Z">
        <w:r>
          <w:rPr>
            <w:noProof/>
          </w:rPr>
          <w:t>WXQ – Dead store, 49, 50</w:t>
        </w:r>
      </w:ins>
    </w:p>
    <w:p w14:paraId="4EA67440" w14:textId="77777777" w:rsidR="00A4695D" w:rsidRDefault="00A4695D">
      <w:pPr>
        <w:pStyle w:val="Index1"/>
        <w:rPr>
          <w:ins w:id="1420" w:author="Stephen Michell" w:date="2018-01-20T13:35:00Z"/>
          <w:noProof/>
        </w:rPr>
      </w:pPr>
      <w:ins w:id="1421" w:author="Stephen Michell" w:date="2018-01-20T13:35:00Z">
        <w:r>
          <w:rPr>
            <w:noProof/>
          </w:rPr>
          <w:t>XSS</w:t>
        </w:r>
      </w:ins>
    </w:p>
    <w:p w14:paraId="62C69430" w14:textId="77777777" w:rsidR="00A4695D" w:rsidRDefault="00A4695D">
      <w:pPr>
        <w:pStyle w:val="Index2"/>
        <w:tabs>
          <w:tab w:val="right" w:leader="dot" w:pos="4735"/>
        </w:tabs>
        <w:rPr>
          <w:ins w:id="1422" w:author="Stephen Michell" w:date="2018-01-20T13:35:00Z"/>
          <w:noProof/>
        </w:rPr>
      </w:pPr>
      <w:ins w:id="1423" w:author="Stephen Michell" w:date="2018-01-20T13:35:00Z">
        <w:r>
          <w:rPr>
            <w:noProof/>
          </w:rPr>
          <w:t>Cross-site scripting, 131</w:t>
        </w:r>
      </w:ins>
    </w:p>
    <w:p w14:paraId="772FE694" w14:textId="77777777" w:rsidR="00A4695D" w:rsidRDefault="00A4695D">
      <w:pPr>
        <w:pStyle w:val="Index1"/>
        <w:rPr>
          <w:ins w:id="1424" w:author="Stephen Michell" w:date="2018-01-20T13:35:00Z"/>
          <w:noProof/>
        </w:rPr>
      </w:pPr>
      <w:ins w:id="1425" w:author="Stephen Michell" w:date="2018-01-20T13:35:00Z">
        <w:r>
          <w:rPr>
            <w:noProof/>
          </w:rPr>
          <w:lastRenderedPageBreak/>
          <w:t>XYH – Null pointer deference, 41</w:t>
        </w:r>
      </w:ins>
    </w:p>
    <w:p w14:paraId="03ADA040" w14:textId="77777777" w:rsidR="00A4695D" w:rsidRDefault="00A4695D">
      <w:pPr>
        <w:pStyle w:val="Index1"/>
        <w:rPr>
          <w:ins w:id="1426" w:author="Stephen Michell" w:date="2018-01-20T13:35:00Z"/>
          <w:noProof/>
        </w:rPr>
      </w:pPr>
      <w:ins w:id="1427" w:author="Stephen Michell" w:date="2018-01-20T13:35:00Z">
        <w:r>
          <w:rPr>
            <w:noProof/>
          </w:rPr>
          <w:t>XYK – Dangling reference to heap, 42</w:t>
        </w:r>
      </w:ins>
    </w:p>
    <w:p w14:paraId="36E95AB1" w14:textId="77777777" w:rsidR="00A4695D" w:rsidRDefault="00A4695D">
      <w:pPr>
        <w:pStyle w:val="Index1"/>
        <w:rPr>
          <w:ins w:id="1428" w:author="Stephen Michell" w:date="2018-01-20T13:35:00Z"/>
          <w:noProof/>
        </w:rPr>
      </w:pPr>
      <w:ins w:id="1429" w:author="Stephen Michell" w:date="2018-01-20T13:35:00Z">
        <w:r>
          <w:rPr>
            <w:noProof/>
          </w:rPr>
          <w:t>XYL – Memory leaks and heap fragmentation, 84</w:t>
        </w:r>
      </w:ins>
    </w:p>
    <w:p w14:paraId="31490EEB" w14:textId="77777777" w:rsidR="00A4695D" w:rsidRDefault="00A4695D">
      <w:pPr>
        <w:pStyle w:val="Index1"/>
        <w:rPr>
          <w:ins w:id="1430" w:author="Stephen Michell" w:date="2018-01-20T13:35:00Z"/>
          <w:noProof/>
        </w:rPr>
      </w:pPr>
      <w:ins w:id="1431" w:author="Stephen Michell" w:date="2018-01-20T13:35:00Z">
        <w:r>
          <w:rPr>
            <w:noProof/>
          </w:rPr>
          <w:t>XYM – Insufficiently protected credentials, 146</w:t>
        </w:r>
      </w:ins>
    </w:p>
    <w:p w14:paraId="5ACE264F" w14:textId="77777777" w:rsidR="00A4695D" w:rsidRDefault="00A4695D">
      <w:pPr>
        <w:pStyle w:val="Index1"/>
        <w:rPr>
          <w:ins w:id="1432" w:author="Stephen Michell" w:date="2018-01-20T13:35:00Z"/>
          <w:noProof/>
        </w:rPr>
      </w:pPr>
      <w:ins w:id="1433" w:author="Stephen Michell" w:date="2018-01-20T13:35:00Z">
        <w:r>
          <w:rPr>
            <w:noProof/>
          </w:rPr>
          <w:t>XYN – Adherence to least privilege, 149</w:t>
        </w:r>
      </w:ins>
    </w:p>
    <w:p w14:paraId="31A095D8" w14:textId="77777777" w:rsidR="00A4695D" w:rsidRDefault="00A4695D">
      <w:pPr>
        <w:pStyle w:val="Index1"/>
        <w:rPr>
          <w:ins w:id="1434" w:author="Stephen Michell" w:date="2018-01-20T13:35:00Z"/>
          <w:noProof/>
        </w:rPr>
      </w:pPr>
      <w:ins w:id="1435" w:author="Stephen Michell" w:date="2018-01-20T13:35:00Z">
        <w:r>
          <w:rPr>
            <w:noProof/>
          </w:rPr>
          <w:t>XYO – Privilege sandbox issues, 149</w:t>
        </w:r>
      </w:ins>
    </w:p>
    <w:p w14:paraId="78A13D95" w14:textId="77777777" w:rsidR="00A4695D" w:rsidRDefault="00A4695D">
      <w:pPr>
        <w:pStyle w:val="Index1"/>
        <w:rPr>
          <w:ins w:id="1436" w:author="Stephen Michell" w:date="2018-01-20T13:35:00Z"/>
          <w:noProof/>
        </w:rPr>
      </w:pPr>
      <w:ins w:id="1437" w:author="Stephen Michell" w:date="2018-01-20T13:35:00Z">
        <w:r>
          <w:rPr>
            <w:noProof/>
          </w:rPr>
          <w:t>XYP – Hard-coded password, 145</w:t>
        </w:r>
      </w:ins>
    </w:p>
    <w:p w14:paraId="5CC46D38" w14:textId="77777777" w:rsidR="00A4695D" w:rsidRDefault="00A4695D">
      <w:pPr>
        <w:pStyle w:val="Index1"/>
        <w:rPr>
          <w:ins w:id="1438" w:author="Stephen Michell" w:date="2018-01-20T13:35:00Z"/>
          <w:noProof/>
        </w:rPr>
      </w:pPr>
      <w:ins w:id="1439" w:author="Stephen Michell" w:date="2018-01-20T13:35:00Z">
        <w:r>
          <w:rPr>
            <w:noProof/>
          </w:rPr>
          <w:t>XYQ – Dead and deactivated code, 62</w:t>
        </w:r>
      </w:ins>
    </w:p>
    <w:p w14:paraId="769EF35A" w14:textId="77777777" w:rsidR="00A4695D" w:rsidRDefault="00A4695D">
      <w:pPr>
        <w:pStyle w:val="Index1"/>
        <w:rPr>
          <w:ins w:id="1440" w:author="Stephen Michell" w:date="2018-01-20T13:35:00Z"/>
          <w:noProof/>
        </w:rPr>
      </w:pPr>
      <w:ins w:id="1441" w:author="Stephen Michell" w:date="2018-01-20T13:35:00Z">
        <w:r>
          <w:rPr>
            <w:noProof/>
          </w:rPr>
          <w:t>XYS – Executing or loading untrusted code, 128</w:t>
        </w:r>
      </w:ins>
    </w:p>
    <w:p w14:paraId="4AEAC71F" w14:textId="77777777" w:rsidR="00A4695D" w:rsidRDefault="00A4695D">
      <w:pPr>
        <w:pStyle w:val="Index1"/>
        <w:rPr>
          <w:ins w:id="1442" w:author="Stephen Michell" w:date="2018-01-20T13:35:00Z"/>
          <w:noProof/>
        </w:rPr>
      </w:pPr>
      <w:ins w:id="1443" w:author="Stephen Michell" w:date="2018-01-20T13:35:00Z">
        <w:r>
          <w:rPr>
            <w:noProof/>
          </w:rPr>
          <w:t>XYT – Cross-site scripting, 131</w:t>
        </w:r>
      </w:ins>
    </w:p>
    <w:p w14:paraId="2BE5BAD1" w14:textId="77777777" w:rsidR="00A4695D" w:rsidRDefault="00A4695D">
      <w:pPr>
        <w:pStyle w:val="Index1"/>
        <w:rPr>
          <w:ins w:id="1444" w:author="Stephen Michell" w:date="2018-01-20T13:35:00Z"/>
          <w:noProof/>
        </w:rPr>
      </w:pPr>
      <w:ins w:id="1445" w:author="Stephen Michell" w:date="2018-01-20T13:35:00Z">
        <w:r>
          <w:rPr>
            <w:noProof/>
          </w:rPr>
          <w:t>XYW – Unchecked array copying, 38</w:t>
        </w:r>
      </w:ins>
    </w:p>
    <w:p w14:paraId="273CB380" w14:textId="77777777" w:rsidR="00A4695D" w:rsidRDefault="00A4695D">
      <w:pPr>
        <w:pStyle w:val="Index1"/>
        <w:rPr>
          <w:ins w:id="1446" w:author="Stephen Michell" w:date="2018-01-20T13:35:00Z"/>
          <w:noProof/>
        </w:rPr>
      </w:pPr>
      <w:ins w:id="1447" w:author="Stephen Michell" w:date="2018-01-20T13:35:00Z">
        <w:r>
          <w:rPr>
            <w:noProof/>
          </w:rPr>
          <w:t>XYZ – Unchecked array indexing, 36, 38</w:t>
        </w:r>
      </w:ins>
    </w:p>
    <w:p w14:paraId="5EBF0B97" w14:textId="77777777" w:rsidR="00A4695D" w:rsidRDefault="00A4695D">
      <w:pPr>
        <w:pStyle w:val="Index1"/>
        <w:rPr>
          <w:ins w:id="1448" w:author="Stephen Michell" w:date="2018-01-20T13:35:00Z"/>
          <w:noProof/>
        </w:rPr>
      </w:pPr>
      <w:ins w:id="1449" w:author="Stephen Michell" w:date="2018-01-20T13:35:00Z">
        <w:r>
          <w:rPr>
            <w:noProof/>
          </w:rPr>
          <w:t>XZH – Off-by-one error, 68</w:t>
        </w:r>
      </w:ins>
    </w:p>
    <w:p w14:paraId="622C94BE" w14:textId="77777777" w:rsidR="00A4695D" w:rsidRDefault="00A4695D">
      <w:pPr>
        <w:pStyle w:val="Index1"/>
        <w:rPr>
          <w:ins w:id="1450" w:author="Stephen Michell" w:date="2018-01-20T13:35:00Z"/>
          <w:noProof/>
        </w:rPr>
      </w:pPr>
      <w:ins w:id="1451" w:author="Stephen Michell" w:date="2018-01-20T13:35:00Z">
        <w:r>
          <w:rPr>
            <w:noProof/>
          </w:rPr>
          <w:t>XZK – Sensitive information uncleared before use, 155</w:t>
        </w:r>
      </w:ins>
    </w:p>
    <w:p w14:paraId="635324A6" w14:textId="77777777" w:rsidR="00A4695D" w:rsidRDefault="00A4695D">
      <w:pPr>
        <w:pStyle w:val="Index1"/>
        <w:rPr>
          <w:ins w:id="1452" w:author="Stephen Michell" w:date="2018-01-20T13:35:00Z"/>
          <w:noProof/>
        </w:rPr>
      </w:pPr>
      <w:ins w:id="1453" w:author="Stephen Michell" w:date="2018-01-20T13:35:00Z">
        <w:r>
          <w:rPr>
            <w:noProof/>
          </w:rPr>
          <w:t>XZL – Discrepancy information leak, 157</w:t>
        </w:r>
      </w:ins>
    </w:p>
    <w:p w14:paraId="07B1D62A" w14:textId="77777777" w:rsidR="00A4695D" w:rsidRDefault="00A4695D">
      <w:pPr>
        <w:pStyle w:val="Index1"/>
        <w:rPr>
          <w:ins w:id="1454" w:author="Stephen Michell" w:date="2018-01-20T13:35:00Z"/>
          <w:noProof/>
        </w:rPr>
      </w:pPr>
      <w:ins w:id="1455" w:author="Stephen Michell" w:date="2018-01-20T13:35:00Z">
        <w:r>
          <w:rPr>
            <w:noProof/>
          </w:rPr>
          <w:t>XZN – Missing or inconsistent access control, 147</w:t>
        </w:r>
      </w:ins>
    </w:p>
    <w:p w14:paraId="4C71C546" w14:textId="77777777" w:rsidR="00A4695D" w:rsidRDefault="00A4695D">
      <w:pPr>
        <w:pStyle w:val="Index1"/>
        <w:rPr>
          <w:ins w:id="1456" w:author="Stephen Michell" w:date="2018-01-20T13:35:00Z"/>
          <w:noProof/>
        </w:rPr>
      </w:pPr>
      <w:ins w:id="1457" w:author="Stephen Michell" w:date="2018-01-20T13:35:00Z">
        <w:r>
          <w:rPr>
            <w:noProof/>
          </w:rPr>
          <w:t>XZO – Authentication logic error, 143</w:t>
        </w:r>
      </w:ins>
    </w:p>
    <w:p w14:paraId="43A9FB3A" w14:textId="77777777" w:rsidR="00A4695D" w:rsidRDefault="00A4695D">
      <w:pPr>
        <w:pStyle w:val="Index1"/>
        <w:rPr>
          <w:ins w:id="1458" w:author="Stephen Michell" w:date="2018-01-20T13:35:00Z"/>
          <w:noProof/>
        </w:rPr>
      </w:pPr>
      <w:ins w:id="1459" w:author="Stephen Michell" w:date="2018-01-20T13:35:00Z">
        <w:r>
          <w:rPr>
            <w:noProof/>
          </w:rPr>
          <w:t>XZP – Resource exhaustion, 141</w:t>
        </w:r>
      </w:ins>
    </w:p>
    <w:p w14:paraId="6B17B004" w14:textId="77777777" w:rsidR="00A4695D" w:rsidRDefault="00A4695D">
      <w:pPr>
        <w:pStyle w:val="Index1"/>
        <w:rPr>
          <w:ins w:id="1460" w:author="Stephen Michell" w:date="2018-01-20T13:35:00Z"/>
          <w:noProof/>
        </w:rPr>
      </w:pPr>
      <w:ins w:id="1461" w:author="Stephen Michell" w:date="2018-01-20T13:35:00Z">
        <w:r>
          <w:rPr>
            <w:noProof/>
          </w:rPr>
          <w:t>XZQ – Unquoted search path or element, 137</w:t>
        </w:r>
      </w:ins>
    </w:p>
    <w:p w14:paraId="06C88264" w14:textId="77777777" w:rsidR="00A4695D" w:rsidRDefault="00A4695D">
      <w:pPr>
        <w:pStyle w:val="Index1"/>
        <w:rPr>
          <w:ins w:id="1462" w:author="Stephen Michell" w:date="2018-01-20T13:35:00Z"/>
          <w:noProof/>
        </w:rPr>
      </w:pPr>
      <w:ins w:id="1463" w:author="Stephen Michell" w:date="2018-01-20T13:35:00Z">
        <w:r>
          <w:rPr>
            <w:noProof/>
          </w:rPr>
          <w:t>XZR – Improperly verified signature, 151</w:t>
        </w:r>
      </w:ins>
    </w:p>
    <w:p w14:paraId="553EF066" w14:textId="77777777" w:rsidR="00A4695D" w:rsidRDefault="00A4695D">
      <w:pPr>
        <w:pStyle w:val="Index1"/>
        <w:rPr>
          <w:ins w:id="1464" w:author="Stephen Michell" w:date="2018-01-20T13:35:00Z"/>
          <w:noProof/>
        </w:rPr>
      </w:pPr>
      <w:ins w:id="1465" w:author="Stephen Michell" w:date="2018-01-20T13:35:00Z">
        <w:r>
          <w:rPr>
            <w:noProof/>
          </w:rPr>
          <w:t>XZS – Missing required cryptographic step, 151</w:t>
        </w:r>
      </w:ins>
    </w:p>
    <w:p w14:paraId="6A994A20" w14:textId="77777777" w:rsidR="00A4695D" w:rsidRDefault="00A4695D">
      <w:pPr>
        <w:pStyle w:val="Index1"/>
        <w:rPr>
          <w:ins w:id="1466" w:author="Stephen Michell" w:date="2018-01-20T13:35:00Z"/>
          <w:noProof/>
        </w:rPr>
      </w:pPr>
      <w:ins w:id="1467" w:author="Stephen Michell" w:date="2018-01-20T13:35:00Z">
        <w:r>
          <w:rPr>
            <w:noProof/>
          </w:rPr>
          <w:t>XZX – Memory locking, 154</w:t>
        </w:r>
      </w:ins>
    </w:p>
    <w:p w14:paraId="15BD9BFF" w14:textId="77777777" w:rsidR="00A4695D" w:rsidRDefault="00A4695D">
      <w:pPr>
        <w:pStyle w:val="Index1"/>
        <w:rPr>
          <w:ins w:id="1468" w:author="Stephen Michell" w:date="2018-01-20T13:35:00Z"/>
          <w:noProof/>
        </w:rPr>
      </w:pPr>
      <w:ins w:id="1469" w:author="Stephen Michell" w:date="2018-01-20T13:35:00Z">
        <w:r>
          <w:rPr>
            <w:noProof/>
          </w:rPr>
          <w:t>YAN – Deep vs shallow copying, 82</w:t>
        </w:r>
      </w:ins>
    </w:p>
    <w:p w14:paraId="26164E78" w14:textId="77777777" w:rsidR="00A4695D" w:rsidRDefault="00A4695D">
      <w:pPr>
        <w:pStyle w:val="Index1"/>
        <w:rPr>
          <w:ins w:id="1470" w:author="Stephen Michell" w:date="2018-01-20T13:35:00Z"/>
          <w:noProof/>
        </w:rPr>
      </w:pPr>
      <w:ins w:id="1471" w:author="Stephen Michell" w:date="2018-01-20T13:35:00Z">
        <w:r>
          <w:rPr>
            <w:noProof/>
          </w:rPr>
          <w:t>YOW – Identifier name reuse, 51, 54</w:t>
        </w:r>
      </w:ins>
    </w:p>
    <w:p w14:paraId="40CD1A59" w14:textId="77777777" w:rsidR="00A4695D" w:rsidRDefault="00A4695D">
      <w:pPr>
        <w:pStyle w:val="Index1"/>
        <w:rPr>
          <w:ins w:id="1472" w:author="Stephen Michell" w:date="2018-01-20T13:35:00Z"/>
          <w:noProof/>
        </w:rPr>
      </w:pPr>
      <w:ins w:id="1473" w:author="Stephen Michell" w:date="2018-01-20T13:35:00Z">
        <w:r w:rsidRPr="006271CE">
          <w:rPr>
            <w:noProof/>
          </w:rPr>
          <w:t>YZS –</w:t>
        </w:r>
        <w:r w:rsidRPr="006271CE">
          <w:rPr>
            <w:noProof/>
            <w:lang w:eastAsia="zh-CN"/>
          </w:rPr>
          <w:t xml:space="preserve"> Unused variable</w:t>
        </w:r>
        <w:r>
          <w:rPr>
            <w:noProof/>
          </w:rPr>
          <w:t>, 49, 50</w:t>
        </w:r>
      </w:ins>
    </w:p>
    <w:p w14:paraId="54FDD196" w14:textId="77777777" w:rsidR="00A4695D" w:rsidRDefault="00A4695D">
      <w:pPr>
        <w:rPr>
          <w:ins w:id="1474" w:author="Stephen Michell" w:date="2018-01-20T13:35:00Z"/>
          <w:noProof/>
        </w:rPr>
        <w:sectPr w:rsidR="00A4695D" w:rsidSect="00A4695D">
          <w:type w:val="continuous"/>
          <w:pgSz w:w="11909" w:h="16834" w:code="9"/>
          <w:pgMar w:top="792" w:right="734" w:bottom="821" w:left="821" w:header="706" w:footer="576" w:gutter="144"/>
          <w:cols w:num="2" w:space="720"/>
          <w:titlePg/>
          <w:docGrid w:linePitch="272"/>
          <w:sectPrChange w:id="1475" w:author="Stephen Michell" w:date="2018-01-20T13:35:00Z">
            <w:sectPr w:rsidR="00A4695D" w:rsidSect="00A4695D">
              <w:pgMar w:top="792" w:right="734" w:bottom="821" w:left="821" w:header="706" w:footer="576" w:gutter="144"/>
              <w:cols w:num="1"/>
            </w:sectPr>
          </w:sectPrChange>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0" w:author="Stephen Michell" w:date="2017-06-20T04:43:00Z" w:initials="SM">
    <w:p w14:paraId="29AE1F29" w14:textId="25605464" w:rsidR="00C66D34" w:rsidRDefault="00C66D34">
      <w:pPr>
        <w:pStyle w:val="CommentText"/>
      </w:pPr>
      <w:r>
        <w:rPr>
          <w:rStyle w:val="CommentReference"/>
        </w:rPr>
        <w:annotationRef/>
      </w:r>
      <w:r>
        <w:t>Links are not obvious. Find all of them and colour them.</w:t>
      </w:r>
    </w:p>
  </w:comment>
  <w:comment w:id="295" w:author="Stephen Michell" w:date="2018-01-20T12:09:00Z" w:initials="SGM">
    <w:p w14:paraId="7C9B336E" w14:textId="69110EED" w:rsidR="00C66D34" w:rsidRDefault="00C66D34">
      <w:pPr>
        <w:pStyle w:val="CommentText"/>
      </w:pPr>
      <w:r>
        <w:rPr>
          <w:rStyle w:val="CommentReference"/>
        </w:rPr>
        <w:annotationRef/>
      </w:r>
      <w:r>
        <w:rPr>
          <w:noProof/>
        </w:rPr>
        <w:t>This does not follow our coding recommendation. the then expression and else expression must be in braces.</w:t>
      </w:r>
    </w:p>
  </w:comment>
  <w:comment w:id="413" w:author="Stephen Michell" w:date="2017-06-20T07:36:00Z" w:initials="SM">
    <w:p w14:paraId="1BE13EF1" w14:textId="77777777" w:rsidR="00C66D34" w:rsidRPr="000907E7" w:rsidRDefault="00C66D34"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C66D34" w:rsidRDefault="00C66D34">
      <w:pPr>
        <w:pStyle w:val="CommentText"/>
      </w:pPr>
    </w:p>
  </w:comment>
  <w:comment w:id="509" w:author="Stephen Michell" w:date="2017-06-20T07:13:00Z" w:initials="SM">
    <w:p w14:paraId="4B6C76E9" w14:textId="1B1AAE40" w:rsidR="00C66D34" w:rsidRDefault="00C66D34">
      <w:pPr>
        <w:pStyle w:val="CommentText"/>
      </w:pPr>
      <w:r>
        <w:rPr>
          <w:rStyle w:val="CommentReference"/>
        </w:rPr>
        <w:annotationRef/>
      </w:r>
    </w:p>
  </w:comment>
  <w:comment w:id="522" w:author="Stephen Michell" w:date="2017-10-16T20:19:00Z" w:initials="SGM">
    <w:p w14:paraId="46B37B40" w14:textId="6144E218" w:rsidR="00C66D34" w:rsidRDefault="00C66D34">
      <w:pPr>
        <w:pStyle w:val="CommentText"/>
      </w:pPr>
      <w:r>
        <w:rPr>
          <w:rStyle w:val="CommentReference"/>
        </w:rPr>
        <w:annotationRef/>
      </w:r>
      <w:r>
        <w:t>Materialin this clause (6.64) replaced with submission by Clive Pygott (N0746) and reviewed at pre-meeting 51 WebEx.</w:t>
      </w:r>
    </w:p>
  </w:comment>
  <w:comment w:id="536" w:author="Stephen Michell" w:date="2017-06-20T07:53:00Z" w:initials="SM">
    <w:p w14:paraId="4D3DE397" w14:textId="5A5106D3" w:rsidR="00C66D34" w:rsidRDefault="00C66D34">
      <w:pPr>
        <w:pStyle w:val="CommentText"/>
      </w:pPr>
      <w:r>
        <w:rPr>
          <w:rStyle w:val="CommentReference"/>
        </w:rPr>
        <w:annotationRef/>
      </w:r>
      <w:r>
        <w:t>AI – steve – summarize that CWE and check the footnotes.</w:t>
      </w:r>
    </w:p>
  </w:comment>
  <w:comment w:id="543" w:author="Stephen Michell" w:date="2017-06-20T08:03:00Z" w:initials="SM">
    <w:p w14:paraId="646E647B" w14:textId="03E59CAF" w:rsidR="00C66D34" w:rsidRDefault="00C66D34">
      <w:pPr>
        <w:pStyle w:val="CommentText"/>
      </w:pPr>
      <w:r>
        <w:rPr>
          <w:rStyle w:val="CommentReference"/>
        </w:rPr>
        <w:annotationRef/>
      </w:r>
      <w:r>
        <w:t>Huh? AI – Larry – look at 7.7 again.</w:t>
      </w:r>
    </w:p>
  </w:comment>
  <w:comment w:id="553" w:author="Stephen Michell" w:date="2017-06-20T08:13:00Z" w:initials="SM">
    <w:p w14:paraId="4FFD532F" w14:textId="21532096" w:rsidR="00C66D34" w:rsidRDefault="00C66D34">
      <w:pPr>
        <w:pStyle w:val="CommentText"/>
      </w:pPr>
      <w:r>
        <w:rPr>
          <w:rStyle w:val="CommentReference"/>
        </w:rPr>
        <w:annotationRef/>
      </w:r>
      <w:r>
        <w:t>This is multiple recommendations. Needs resectioning. AI - Larry</w:t>
      </w:r>
    </w:p>
  </w:comment>
  <w:comment w:id="601" w:author="Stephen Michell" w:date="2017-06-20T08:40:00Z" w:initials="SM">
    <w:p w14:paraId="30E50A92" w14:textId="0055AD53" w:rsidR="00C66D34" w:rsidRDefault="00C66D34">
      <w:pPr>
        <w:pStyle w:val="CommentText"/>
      </w:pPr>
      <w:r>
        <w:rPr>
          <w:rStyle w:val="CommentReference"/>
        </w:rPr>
        <w:annotationRef/>
      </w:r>
      <w:r>
        <w:t>AI – Steve – Think about this.</w:t>
      </w:r>
    </w:p>
  </w:comment>
  <w:comment w:id="611" w:author="Stephen Michell" w:date="2017-06-20T08:43:00Z" w:initials="SM">
    <w:p w14:paraId="1631A409" w14:textId="07B02926" w:rsidR="00C66D34" w:rsidRDefault="00C66D34">
      <w:pPr>
        <w:pStyle w:val="CommentText"/>
      </w:pPr>
      <w:r>
        <w:rPr>
          <w:rStyle w:val="CommentReference"/>
        </w:rPr>
        <w:annotationRef/>
      </w:r>
      <w:r>
        <w:t>AI – Erhard – finish up.</w:t>
      </w:r>
    </w:p>
  </w:comment>
  <w:comment w:id="636" w:author="Stephen Michell" w:date="2017-03-06T20:18:00Z" w:initials="SM">
    <w:p w14:paraId="4762412E" w14:textId="77777777" w:rsidR="00C66D34" w:rsidRDefault="00C66D34" w:rsidP="00E6431C">
      <w:pPr>
        <w:pStyle w:val="CommentText"/>
      </w:pPr>
      <w:r>
        <w:rPr>
          <w:rStyle w:val="CommentReference"/>
        </w:rPr>
        <w:annotationRef/>
      </w:r>
      <w:r>
        <w:t>Tese 4 points are identical to the ones in subclause 1 Remove, or change.</w:t>
      </w:r>
    </w:p>
  </w:comment>
  <w:comment w:id="698" w:author="Stephen Michell" w:date="2017-06-20T08:56:00Z" w:initials="SM">
    <w:p w14:paraId="420B4F5D" w14:textId="35CBB687" w:rsidR="00C66D34" w:rsidRDefault="00C66D34">
      <w:pPr>
        <w:pStyle w:val="CommentText"/>
      </w:pPr>
      <w:r>
        <w:rPr>
          <w:rStyle w:val="CommentReference"/>
        </w:rPr>
        <w:annotationRef/>
      </w:r>
      <w:r>
        <w:t>AI – Steve – get references</w:t>
      </w:r>
    </w:p>
  </w:comment>
  <w:comment w:id="738" w:author="Stephen Michell" w:date="2017-06-20T08:57:00Z" w:initials="SM">
    <w:p w14:paraId="6326185B" w14:textId="0F4A835B" w:rsidR="00C66D34" w:rsidRDefault="00C66D34">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7C9B336E" w15:done="0"/>
  <w15:commentEx w15:paraId="6206F200" w15:done="0"/>
  <w15:commentEx w15:paraId="4B6C76E9" w15:done="0"/>
  <w15:commentEx w15:paraId="46B37B40" w15:done="0"/>
  <w15:commentEx w15:paraId="4D3DE397" w15:done="0"/>
  <w15:commentEx w15:paraId="646E647B" w15:done="0"/>
  <w15:commentEx w15:paraId="4FFD532F"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A5352" w14:textId="77777777" w:rsidR="00BF6E93" w:rsidRDefault="00BF6E93">
      <w:r>
        <w:separator/>
      </w:r>
    </w:p>
  </w:endnote>
  <w:endnote w:type="continuationSeparator" w:id="0">
    <w:p w14:paraId="1DAE0F4E" w14:textId="77777777" w:rsidR="00BF6E93" w:rsidRDefault="00B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MT">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226D78D9" w14:textId="77777777">
      <w:trPr>
        <w:cantSplit/>
        <w:jc w:val="center"/>
      </w:trPr>
      <w:tc>
        <w:tcPr>
          <w:tcW w:w="4876" w:type="dxa"/>
          <w:tcBorders>
            <w:top w:val="nil"/>
            <w:left w:val="nil"/>
            <w:bottom w:val="nil"/>
            <w:right w:val="nil"/>
          </w:tcBorders>
        </w:tcPr>
        <w:p w14:paraId="571BAB3E" w14:textId="77777777" w:rsidR="00C66D34" w:rsidRDefault="00C66D34">
          <w:pPr>
            <w:pStyle w:val="Footer"/>
            <w:spacing w:before="540"/>
          </w:pPr>
          <w:r>
            <w:fldChar w:fldCharType="begin"/>
          </w:r>
          <w:r>
            <w:instrText xml:space="preserve">\PAGE \* ROMAN \* LOWER \* CHARFORMAT </w:instrText>
          </w:r>
          <w:r>
            <w:fldChar w:fldCharType="separate"/>
          </w:r>
          <w:r w:rsidR="00B129F3">
            <w:rPr>
              <w:noProof/>
            </w:rPr>
            <w:t>viii</w:t>
          </w:r>
          <w:r>
            <w:rPr>
              <w:noProof/>
            </w:rPr>
            <w:fldChar w:fldCharType="end"/>
          </w:r>
        </w:p>
      </w:tc>
      <w:tc>
        <w:tcPr>
          <w:tcW w:w="4876" w:type="dxa"/>
          <w:tcBorders>
            <w:top w:val="nil"/>
            <w:left w:val="nil"/>
            <w:bottom w:val="nil"/>
            <w:right w:val="nil"/>
          </w:tcBorders>
        </w:tcPr>
        <w:p w14:paraId="5B854323" w14:textId="77777777" w:rsidR="00C66D34" w:rsidRDefault="00C66D34"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C66D34" w:rsidRDefault="00C66D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0CA4EBDE" w14:textId="77777777">
      <w:trPr>
        <w:cantSplit/>
        <w:jc w:val="center"/>
      </w:trPr>
      <w:tc>
        <w:tcPr>
          <w:tcW w:w="4876" w:type="dxa"/>
          <w:tcBorders>
            <w:top w:val="nil"/>
            <w:left w:val="nil"/>
            <w:bottom w:val="nil"/>
            <w:right w:val="nil"/>
          </w:tcBorders>
        </w:tcPr>
        <w:p w14:paraId="34783285" w14:textId="77777777" w:rsidR="00C66D34" w:rsidRDefault="00C66D34"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C66D34" w:rsidRDefault="00C66D34">
          <w:pPr>
            <w:pStyle w:val="Footer"/>
            <w:spacing w:before="540"/>
            <w:jc w:val="right"/>
          </w:pPr>
          <w:r>
            <w:fldChar w:fldCharType="begin"/>
          </w:r>
          <w:r>
            <w:instrText xml:space="preserve">\PAGE \* ROMAN \* LOWER \* CHARFORMAT </w:instrText>
          </w:r>
          <w:r>
            <w:fldChar w:fldCharType="separate"/>
          </w:r>
          <w:r w:rsidR="00B129F3">
            <w:rPr>
              <w:noProof/>
            </w:rPr>
            <w:t>vii</w:t>
          </w:r>
          <w:r>
            <w:rPr>
              <w:noProof/>
            </w:rPr>
            <w:fldChar w:fldCharType="end"/>
          </w:r>
        </w:p>
      </w:tc>
    </w:tr>
  </w:tbl>
  <w:p w14:paraId="2DF96045" w14:textId="77777777" w:rsidR="00C66D34" w:rsidRDefault="00C66D34">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497DD43C" w14:textId="77777777">
      <w:trPr>
        <w:cantSplit/>
        <w:jc w:val="center"/>
      </w:trPr>
      <w:tc>
        <w:tcPr>
          <w:tcW w:w="4876" w:type="dxa"/>
          <w:tcBorders>
            <w:top w:val="nil"/>
            <w:left w:val="nil"/>
            <w:bottom w:val="nil"/>
            <w:right w:val="nil"/>
          </w:tcBorders>
        </w:tcPr>
        <w:p w14:paraId="35CD27FC" w14:textId="77777777" w:rsidR="00C66D34" w:rsidRDefault="00C66D34">
          <w:pPr>
            <w:pStyle w:val="Footer"/>
            <w:spacing w:before="540"/>
            <w:rPr>
              <w:b/>
              <w:bCs/>
            </w:rPr>
          </w:pPr>
          <w:r>
            <w:rPr>
              <w:b/>
              <w:bCs/>
            </w:rPr>
            <w:fldChar w:fldCharType="begin"/>
          </w:r>
          <w:r>
            <w:rPr>
              <w:b/>
              <w:bCs/>
            </w:rPr>
            <w:instrText xml:space="preserve">PAGE \* ARABIC \* CHARFORMAT </w:instrText>
          </w:r>
          <w:r>
            <w:rPr>
              <w:b/>
              <w:bCs/>
            </w:rPr>
            <w:fldChar w:fldCharType="separate"/>
          </w:r>
          <w:r w:rsidR="00B129F3">
            <w:rPr>
              <w:b/>
              <w:bCs/>
              <w:noProof/>
            </w:rPr>
            <w:t>38</w:t>
          </w:r>
          <w:r>
            <w:rPr>
              <w:b/>
              <w:bCs/>
            </w:rPr>
            <w:fldChar w:fldCharType="end"/>
          </w:r>
        </w:p>
      </w:tc>
      <w:tc>
        <w:tcPr>
          <w:tcW w:w="4876" w:type="dxa"/>
          <w:tcBorders>
            <w:top w:val="nil"/>
            <w:left w:val="nil"/>
            <w:bottom w:val="nil"/>
            <w:right w:val="nil"/>
          </w:tcBorders>
        </w:tcPr>
        <w:p w14:paraId="1A83B32F" w14:textId="77777777" w:rsidR="00C66D34" w:rsidRDefault="00C66D3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C66D34" w:rsidRDefault="00C66D3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C66D34" w14:paraId="3349E80A" w14:textId="77777777">
      <w:trPr>
        <w:cantSplit/>
      </w:trPr>
      <w:tc>
        <w:tcPr>
          <w:tcW w:w="4876" w:type="dxa"/>
          <w:tcBorders>
            <w:top w:val="nil"/>
            <w:left w:val="nil"/>
            <w:bottom w:val="nil"/>
            <w:right w:val="nil"/>
          </w:tcBorders>
        </w:tcPr>
        <w:p w14:paraId="7D9CA72B" w14:textId="77777777" w:rsidR="00C66D34" w:rsidRDefault="00C66D34"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C66D34" w:rsidRDefault="00C66D3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B129F3">
            <w:rPr>
              <w:b/>
              <w:bCs/>
              <w:noProof/>
            </w:rPr>
            <w:t>39</w:t>
          </w:r>
          <w:r>
            <w:rPr>
              <w:b/>
              <w:bCs/>
            </w:rPr>
            <w:fldChar w:fldCharType="end"/>
          </w:r>
        </w:p>
      </w:tc>
    </w:tr>
  </w:tbl>
  <w:p w14:paraId="35579B54" w14:textId="77777777" w:rsidR="00C66D34" w:rsidRDefault="00C66D34">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66D34" w14:paraId="04CE88D7" w14:textId="77777777">
      <w:trPr>
        <w:cantSplit/>
        <w:jc w:val="center"/>
      </w:trPr>
      <w:tc>
        <w:tcPr>
          <w:tcW w:w="4876" w:type="dxa"/>
          <w:tcBorders>
            <w:top w:val="nil"/>
            <w:left w:val="nil"/>
            <w:bottom w:val="nil"/>
            <w:right w:val="nil"/>
          </w:tcBorders>
        </w:tcPr>
        <w:p w14:paraId="615C8735" w14:textId="77777777" w:rsidR="00C66D34" w:rsidRDefault="00C66D34"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C66D34" w:rsidRDefault="00C66D34"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B129F3">
            <w:rPr>
              <w:b/>
              <w:bCs/>
              <w:noProof/>
            </w:rPr>
            <w:t>9</w:t>
          </w:r>
          <w:r>
            <w:rPr>
              <w:b/>
              <w:bCs/>
            </w:rPr>
            <w:fldChar w:fldCharType="end"/>
          </w:r>
        </w:p>
      </w:tc>
    </w:tr>
  </w:tbl>
  <w:p w14:paraId="02644B0B" w14:textId="77777777" w:rsidR="00C66D34" w:rsidRDefault="00C66D34">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A1C14" w14:textId="77777777" w:rsidR="00BF6E93" w:rsidRDefault="00BF6E93">
      <w:r>
        <w:separator/>
      </w:r>
    </w:p>
  </w:footnote>
  <w:footnote w:type="continuationSeparator" w:id="0">
    <w:p w14:paraId="7981162A" w14:textId="77777777" w:rsidR="00BF6E93" w:rsidRDefault="00BF6E93">
      <w:r>
        <w:continuationSeparator/>
      </w:r>
    </w:p>
  </w:footnote>
  <w:footnote w:id="1">
    <w:p w14:paraId="36D00EA6" w14:textId="77777777" w:rsidR="00C66D34" w:rsidRDefault="00C66D34" w:rsidP="00466D60">
      <w:pPr>
        <w:pStyle w:val="FootnoteText"/>
      </w:pPr>
      <w:r>
        <w:rPr>
          <w:rStyle w:val="FootnoteReference"/>
        </w:rPr>
        <w:footnoteRef/>
      </w:r>
      <w:r>
        <w:t xml:space="preserve"> Using the physical memory address to access the memory location.</w:t>
      </w:r>
    </w:p>
  </w:footnote>
  <w:footnote w:id="2">
    <w:p w14:paraId="66CED2EA" w14:textId="68C5FF53" w:rsidR="00C66D34" w:rsidRPr="0024369C" w:rsidRDefault="00C66D34"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C66D34" w:rsidRDefault="00C66D34">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C66D34" w:rsidRDefault="00C66D34">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C66D34" w:rsidRDefault="00C66D34">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C66D34" w:rsidRDefault="00C66D34">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C66D34" w:rsidRDefault="00C66D34">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C66D34" w:rsidRDefault="00C66D34" w:rsidP="003D57B2">
      <w:pPr>
        <w:pStyle w:val="FootnoteText"/>
      </w:pPr>
      <w:r>
        <w:rPr>
          <w:rStyle w:val="FootnoteReference"/>
        </w:rPr>
        <w:footnoteRef/>
      </w:r>
      <w:r>
        <w:t xml:space="preserve"> This may cause the failure to propagate to other threads.</w:t>
      </w:r>
    </w:p>
  </w:footnote>
  <w:footnote w:id="9">
    <w:p w14:paraId="41817FBD" w14:textId="693AD80D" w:rsidR="00C66D34" w:rsidRDefault="00C66D34"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C66D34" w:rsidRDefault="00C66D34"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C66D34" w:rsidRDefault="00C66D34">
      <w:pPr>
        <w:pStyle w:val="FootnoteText"/>
      </w:pPr>
      <w:r>
        <w:rPr>
          <w:rStyle w:val="FootnoteReference"/>
        </w:rPr>
        <w:footnoteRef/>
      </w:r>
      <w:r>
        <w:t xml:space="preserve"> This may require escrow on the source code for proprietary software.</w:t>
      </w:r>
    </w:p>
  </w:footnote>
  <w:footnote w:id="12">
    <w:p w14:paraId="10455AF8" w14:textId="45F305F8" w:rsidR="00C66D34" w:rsidRDefault="00C66D34">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C66D34" w:rsidRDefault="00C66D34">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C66D34" w:rsidRDefault="00C66D34">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C66D34" w:rsidRDefault="00C66D34">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C66D34" w:rsidRDefault="00C66D34">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C66D34" w:rsidRDefault="00C66D34">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C66D34" w:rsidRDefault="00C66D34">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C66D34" w:rsidRDefault="00C66D34"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C66D34" w:rsidRDefault="00C66D34">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C66D34" w:rsidRDefault="00C66D34">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C66D34" w:rsidRPr="00186315" w:rsidRDefault="00C66D34"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C66D34" w:rsidRDefault="00C66D34">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C66D34" w:rsidRDefault="00C66D34"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gramStart"/>
      <w:r w:rsidRPr="007638CB">
        <w:rPr>
          <w:lang w:val="en-CA"/>
        </w:rPr>
        <w:t>non system</w:t>
      </w:r>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C66D34" w:rsidRDefault="00C66D34">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gramStart"/>
      <w:r w:rsidRPr="00780FE2">
        <w:rPr>
          <w:rFonts w:ascii="Courier New" w:hAnsi="Courier New"/>
          <w:szCs w:val="24"/>
        </w:rPr>
        <w:t>mlock(</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C66D34" w:rsidRPr="00643C33" w:rsidDel="00A4695D" w:rsidRDefault="00C66D34" w:rsidP="004F400E">
      <w:pPr>
        <w:pStyle w:val="FootnoteText"/>
        <w:rPr>
          <w:del w:id="836" w:author="Stephen Michell" w:date="2018-01-20T13:32:00Z"/>
        </w:rPr>
      </w:pPr>
      <w:del w:id="837" w:author="Stephen Michell" w:date="2018-01-20T13:32:00Z">
        <w:r w:rsidDel="00A4695D">
          <w:rPr>
            <w:rStyle w:val="FootnoteReference"/>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C66D34" w:rsidRPr="00BD083E" w:rsidRDefault="00C66D34">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C66D34" w:rsidRDefault="00BF6E93" w:rsidP="002D21CE">
    <w:pPr>
      <w:pStyle w:val="Header"/>
      <w:jc w:val="center"/>
      <w:rPr>
        <w:color w:val="000000"/>
      </w:rPr>
    </w:pPr>
    <w:sdt>
      <w:sdtPr>
        <w:rPr>
          <w:color w:val="000000"/>
        </w:rPr>
        <w:id w:val="-460811180"/>
        <w:docPartObj>
          <w:docPartGallery w:val="Watermarks"/>
          <w:docPartUnique/>
        </w:docPartObj>
      </w:sdtPr>
      <w:sdtEnd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66D34">
      <w:rPr>
        <w:color w:val="000000"/>
      </w:rPr>
      <w:t>Baseline Edition – 3</w:t>
    </w:r>
    <w:r w:rsidR="00C66D34">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C66D34"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C66D34" w:rsidRPr="00BD083E" w:rsidRDefault="00C66D3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C66D34" w:rsidRPr="00BD083E" w:rsidRDefault="00C66D34">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C66D34" w:rsidRDefault="00C66D3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66680"/>
    <w:rsid w:val="00270861"/>
    <w:rsid w:val="00273620"/>
    <w:rsid w:val="00273D87"/>
    <w:rsid w:val="00274490"/>
    <w:rsid w:val="002759C0"/>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9EA"/>
    <w:rsid w:val="009847A8"/>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8279C"/>
    <w:rsid w:val="00A83ABA"/>
    <w:rsid w:val="00A84BB0"/>
    <w:rsid w:val="00A859D7"/>
    <w:rsid w:val="00A85CF0"/>
    <w:rsid w:val="00A87611"/>
    <w:rsid w:val="00A87DE8"/>
    <w:rsid w:val="00A90A99"/>
    <w:rsid w:val="00A91BE0"/>
    <w:rsid w:val="00A92F28"/>
    <w:rsid w:val="00A93444"/>
    <w:rsid w:val="00A953DA"/>
    <w:rsid w:val="00A95B20"/>
    <w:rsid w:val="00A9691C"/>
    <w:rsid w:val="00AA0A18"/>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4F71"/>
    <w:rsid w:val="00BD4F96"/>
    <w:rsid w:val="00BD698B"/>
    <w:rsid w:val="00BD6B79"/>
    <w:rsid w:val="00BD6CD0"/>
    <w:rsid w:val="00BD7856"/>
    <w:rsid w:val="00BE0023"/>
    <w:rsid w:val="00BE11FF"/>
    <w:rsid w:val="00BE224D"/>
    <w:rsid w:val="00BE2E19"/>
    <w:rsid w:val="00BE3FD8"/>
    <w:rsid w:val="00BE7BCB"/>
    <w:rsid w:val="00BF0177"/>
    <w:rsid w:val="00BF21D5"/>
    <w:rsid w:val="00BF31E5"/>
    <w:rsid w:val="00BF331B"/>
    <w:rsid w:val="00BF5292"/>
    <w:rsid w:val="00BF68F7"/>
    <w:rsid w:val="00BF69BA"/>
    <w:rsid w:val="00BF6D7D"/>
    <w:rsid w:val="00BF6E93"/>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39B0F99-51C3-874F-89B2-47D5D9E85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187</Pages>
  <Words>72544</Words>
  <Characters>413503</Characters>
  <Application>Microsoft Macintosh Word</Application>
  <DocSecurity>0</DocSecurity>
  <Lines>3445</Lines>
  <Paragraphs>970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485077</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2017-06-18T18:43:00Z</cp:lastPrinted>
  <dcterms:created xsi:type="dcterms:W3CDTF">2018-01-22T20:12:00Z</dcterms:created>
  <dcterms:modified xsi:type="dcterms:W3CDTF">2018-01-22T20:12:00Z</dcterms:modified>
</cp:coreProperties>
</file>